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86C5E" w14:textId="77777777" w:rsidR="002716B7" w:rsidRPr="006A3D21" w:rsidRDefault="002716B7">
      <w:pPr>
        <w:jc w:val="both"/>
        <w:rPr>
          <w:rFonts w:ascii="Trebuchet MS" w:eastAsia="Trebuchet MS" w:hAnsi="Trebuchet MS" w:cs="Trebuchet MS"/>
        </w:rPr>
      </w:pPr>
    </w:p>
    <w:p w14:paraId="54B23B59" w14:textId="77777777" w:rsidR="0061506C" w:rsidRPr="006A3D21" w:rsidRDefault="00BF74F0">
      <w:pPr>
        <w:jc w:val="both"/>
        <w:rPr>
          <w:rFonts w:ascii="Trebuchet MS" w:eastAsia="Trebuchet MS" w:hAnsi="Trebuchet MS" w:cs="Trebuchet MS"/>
        </w:rPr>
      </w:pPr>
      <w:r w:rsidRPr="006A3D21">
        <w:rPr>
          <w:rFonts w:ascii="Trebuchet MS" w:hAnsi="Trebuchet MS"/>
          <w:noProof/>
          <w:lang w:val="en-US"/>
        </w:rPr>
        <w:drawing>
          <wp:anchor distT="0" distB="0" distL="18415" distR="0" simplePos="0" relativeHeight="251658240" behindDoc="0" locked="0" layoutInCell="1" hidden="0" allowOverlap="1" wp14:anchorId="5DE3F658" wp14:editId="0D6E7A65">
            <wp:simplePos x="0" y="0"/>
            <wp:positionH relativeFrom="column">
              <wp:posOffset>4282440</wp:posOffset>
            </wp:positionH>
            <wp:positionV relativeFrom="paragraph">
              <wp:posOffset>274320</wp:posOffset>
            </wp:positionV>
            <wp:extent cx="1287780" cy="641985"/>
            <wp:effectExtent l="0" t="0" r="0" b="0"/>
            <wp:wrapSquare wrapText="bothSides" distT="0" distB="0" distL="18415"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12" t="-21" r="-12" b="-21"/>
                    <a:stretch>
                      <a:fillRect/>
                    </a:stretch>
                  </pic:blipFill>
                  <pic:spPr>
                    <a:xfrm>
                      <a:off x="0" y="0"/>
                      <a:ext cx="1287780" cy="641985"/>
                    </a:xfrm>
                    <a:prstGeom prst="rect">
                      <a:avLst/>
                    </a:prstGeom>
                    <a:ln/>
                  </pic:spPr>
                </pic:pic>
              </a:graphicData>
            </a:graphic>
          </wp:anchor>
        </w:drawing>
      </w:r>
      <w:r w:rsidRPr="006A3D21">
        <w:rPr>
          <w:rFonts w:ascii="Trebuchet MS" w:hAnsi="Trebuchet MS"/>
          <w:noProof/>
          <w:lang w:val="en-US"/>
        </w:rPr>
        <w:drawing>
          <wp:anchor distT="0" distB="0" distL="114300" distR="114300" simplePos="0" relativeHeight="251659264" behindDoc="0" locked="0" layoutInCell="1" hidden="0" allowOverlap="1" wp14:anchorId="625A21CC" wp14:editId="36CF7649">
            <wp:simplePos x="0" y="0"/>
            <wp:positionH relativeFrom="column">
              <wp:posOffset>1</wp:posOffset>
            </wp:positionH>
            <wp:positionV relativeFrom="paragraph">
              <wp:posOffset>298450</wp:posOffset>
            </wp:positionV>
            <wp:extent cx="4093845" cy="723900"/>
            <wp:effectExtent l="0" t="0" r="0" b="0"/>
            <wp:wrapTopAndBottom distT="0" distB="0"/>
            <wp:docPr id="2" name="image2.pn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2.png" descr="Une image contenant texte&#10;&#10;Description générée automatiquement"/>
                    <pic:cNvPicPr preferRelativeResize="0"/>
                  </pic:nvPicPr>
                  <pic:blipFill>
                    <a:blip r:embed="rId9"/>
                    <a:srcRect/>
                    <a:stretch>
                      <a:fillRect/>
                    </a:stretch>
                  </pic:blipFill>
                  <pic:spPr>
                    <a:xfrm>
                      <a:off x="0" y="0"/>
                      <a:ext cx="4093845" cy="723900"/>
                    </a:xfrm>
                    <a:prstGeom prst="rect">
                      <a:avLst/>
                    </a:prstGeom>
                    <a:ln/>
                  </pic:spPr>
                </pic:pic>
              </a:graphicData>
            </a:graphic>
          </wp:anchor>
        </w:drawing>
      </w:r>
    </w:p>
    <w:p w14:paraId="549BA012" w14:textId="77777777" w:rsidR="0061506C" w:rsidRPr="006A3D21" w:rsidRDefault="0061506C">
      <w:pPr>
        <w:spacing w:after="0"/>
        <w:jc w:val="center"/>
        <w:rPr>
          <w:rFonts w:ascii="Trebuchet MS" w:eastAsia="Trebuchet MS" w:hAnsi="Trebuchet MS" w:cs="Trebuchet MS"/>
          <w:b/>
        </w:rPr>
      </w:pPr>
    </w:p>
    <w:p w14:paraId="7158AB1A" w14:textId="77777777" w:rsidR="00B47132" w:rsidRPr="006A3D21" w:rsidRDefault="00B47132" w:rsidP="00B47132">
      <w:pPr>
        <w:autoSpaceDE w:val="0"/>
        <w:autoSpaceDN w:val="0"/>
        <w:adjustRightInd w:val="0"/>
        <w:spacing w:after="0" w:line="254" w:lineRule="auto"/>
        <w:jc w:val="center"/>
        <w:rPr>
          <w:rFonts w:ascii="Trebuchet MS" w:hAnsi="Trebuchet MS" w:cs="Trebuchet MS"/>
          <w:b/>
          <w:bCs/>
          <w:lang w:val="x-none"/>
        </w:rPr>
      </w:pPr>
      <w:r w:rsidRPr="006A3D21">
        <w:rPr>
          <w:rFonts w:ascii="Trebuchet MS" w:hAnsi="Trebuchet MS" w:cs="Trebuchet MS"/>
          <w:b/>
          <w:bCs/>
          <w:lang w:val="x-none"/>
        </w:rPr>
        <w:t xml:space="preserve">Schema de ajutor de minimis </w:t>
      </w:r>
    </w:p>
    <w:p w14:paraId="71A8F91B" w14:textId="77777777" w:rsidR="00B47132" w:rsidRPr="006A3D21" w:rsidRDefault="00B47132" w:rsidP="00B47132">
      <w:pPr>
        <w:autoSpaceDE w:val="0"/>
        <w:autoSpaceDN w:val="0"/>
        <w:adjustRightInd w:val="0"/>
        <w:spacing w:after="0" w:line="254" w:lineRule="auto"/>
        <w:jc w:val="center"/>
        <w:rPr>
          <w:rFonts w:ascii="Trebuchet MS" w:hAnsi="Trebuchet MS" w:cs="Trebuchet MS"/>
          <w:b/>
          <w:bCs/>
          <w:lang w:val="x-none"/>
        </w:rPr>
      </w:pPr>
      <w:r w:rsidRPr="006A3D21">
        <w:rPr>
          <w:rFonts w:ascii="Trebuchet MS" w:hAnsi="Trebuchet MS" w:cs="Trebuchet MS"/>
          <w:b/>
          <w:bCs/>
          <w:lang w:val="x-none"/>
        </w:rPr>
        <w:t>privind susţinerea operatorilor din turism pentru dezvoltarea activităţii de incoming</w:t>
      </w:r>
    </w:p>
    <w:p w14:paraId="7A6979F7" w14:textId="77777777" w:rsidR="00B47132" w:rsidRPr="006A3D21" w:rsidRDefault="00B47132" w:rsidP="00B47132">
      <w:pPr>
        <w:autoSpaceDE w:val="0"/>
        <w:autoSpaceDN w:val="0"/>
        <w:adjustRightInd w:val="0"/>
        <w:spacing w:after="0" w:line="254" w:lineRule="auto"/>
        <w:jc w:val="center"/>
        <w:rPr>
          <w:rFonts w:ascii="Trebuchet MS" w:hAnsi="Trebuchet MS" w:cs="Trebuchet MS"/>
          <w:b/>
          <w:bCs/>
          <w:lang w:val="x-none"/>
        </w:rPr>
      </w:pPr>
    </w:p>
    <w:p w14:paraId="3B78EDFE" w14:textId="77777777" w:rsidR="00B47132" w:rsidRPr="006A3D21" w:rsidRDefault="00B47132" w:rsidP="00B47132">
      <w:pPr>
        <w:autoSpaceDE w:val="0"/>
        <w:autoSpaceDN w:val="0"/>
        <w:adjustRightInd w:val="0"/>
        <w:spacing w:after="165" w:line="254" w:lineRule="auto"/>
        <w:jc w:val="both"/>
        <w:rPr>
          <w:rFonts w:ascii="Trebuchet MS" w:hAnsi="Trebuchet MS" w:cs="Courier New"/>
          <w:lang w:val="x-none"/>
        </w:rPr>
      </w:pPr>
    </w:p>
    <w:p w14:paraId="4FC1590A" w14:textId="11258DAE" w:rsidR="006B419B"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1</w:t>
      </w:r>
    </w:p>
    <w:p w14:paraId="2D7F8BDE" w14:textId="4277FFB1" w:rsidR="006B419B" w:rsidRDefault="00AC5197" w:rsidP="00F7796F">
      <w:pPr>
        <w:autoSpaceDE w:val="0"/>
        <w:autoSpaceDN w:val="0"/>
        <w:adjustRightInd w:val="0"/>
        <w:spacing w:after="165" w:line="254" w:lineRule="auto"/>
        <w:jc w:val="center"/>
        <w:rPr>
          <w:rFonts w:ascii="Trebuchet MS" w:hAnsi="Trebuchet MS" w:cs="Trebuchet MS"/>
          <w:b/>
          <w:bCs/>
          <w:shd w:val="clear" w:color="auto" w:fill="FFFFFF"/>
          <w:lang w:val="en-US"/>
        </w:rPr>
      </w:pPr>
      <w:r>
        <w:rPr>
          <w:rFonts w:ascii="Trebuchet MS" w:hAnsi="Trebuchet MS" w:cs="Trebuchet MS"/>
          <w:b/>
          <w:bCs/>
          <w:shd w:val="clear" w:color="auto" w:fill="FFFFFF"/>
          <w:lang w:val="en-US"/>
        </w:rPr>
        <w:t>Dispoziț</w:t>
      </w:r>
      <w:r w:rsidR="006B419B">
        <w:rPr>
          <w:rFonts w:ascii="Trebuchet MS" w:hAnsi="Trebuchet MS" w:cs="Trebuchet MS"/>
          <w:b/>
          <w:bCs/>
          <w:shd w:val="clear" w:color="auto" w:fill="FFFFFF"/>
          <w:lang w:val="en-US"/>
        </w:rPr>
        <w:t>ii generale</w:t>
      </w:r>
    </w:p>
    <w:p w14:paraId="58C3EF5C" w14:textId="77777777" w:rsidR="00B47132" w:rsidRPr="006A3D21" w:rsidRDefault="00B47132" w:rsidP="00B47132">
      <w:pPr>
        <w:autoSpaceDE w:val="0"/>
        <w:autoSpaceDN w:val="0"/>
        <w:adjustRightInd w:val="0"/>
        <w:spacing w:after="165" w:line="254" w:lineRule="auto"/>
        <w:jc w:val="both"/>
        <w:rPr>
          <w:rFonts w:ascii="Trebuchet MS" w:hAnsi="Trebuchet MS" w:cs="Trebuchet MS"/>
          <w:b/>
          <w:bCs/>
          <w:shd w:val="clear" w:color="auto" w:fill="FFFFFF"/>
          <w:lang w:val="x-none"/>
        </w:rPr>
      </w:pPr>
    </w:p>
    <w:p w14:paraId="13312F27" w14:textId="13D5AF4B" w:rsidR="00B47132" w:rsidRPr="006A3D21" w:rsidRDefault="006B419B"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lang w:val="en-US"/>
        </w:rPr>
        <w:t xml:space="preserve">Art.1- </w:t>
      </w:r>
      <w:r w:rsidR="00B47132" w:rsidRPr="006A3D21">
        <w:rPr>
          <w:rFonts w:ascii="Trebuchet MS" w:hAnsi="Trebuchet MS" w:cs="Trebuchet MS"/>
          <w:shd w:val="clear" w:color="auto" w:fill="FFFFFF"/>
          <w:lang w:val="x-none"/>
        </w:rPr>
        <w:t>Prezenta procedură instituie o schemă de ajutor de minimis denumită „</w:t>
      </w:r>
      <w:r w:rsidR="00B47132" w:rsidRPr="006A3D21">
        <w:rPr>
          <w:rFonts w:ascii="Trebuchet MS" w:hAnsi="Trebuchet MS" w:cs="Trebuchet MS"/>
          <w:b/>
          <w:bCs/>
          <w:lang w:val="x-none"/>
        </w:rPr>
        <w:t xml:space="preserve">Susţinerea operatorilor din  turism pentru dezvoltarea </w:t>
      </w:r>
      <w:r w:rsidR="00B47132" w:rsidRPr="006A3D21">
        <w:rPr>
          <w:rFonts w:ascii="Trebuchet MS" w:hAnsi="Trebuchet MS" w:cs="Trebuchet MS"/>
          <w:b/>
          <w:bCs/>
          <w:shd w:val="clear" w:color="auto" w:fill="FFFFFF"/>
          <w:lang w:val="x-none"/>
        </w:rPr>
        <w:t>Turismului de Incoming în România</w:t>
      </w:r>
      <w:r w:rsidR="00B47132" w:rsidRPr="006A3D21">
        <w:rPr>
          <w:rFonts w:ascii="Trebuchet MS" w:hAnsi="Trebuchet MS" w:cs="Trebuchet MS"/>
          <w:lang w:val="x-none"/>
        </w:rPr>
        <w:t>”</w:t>
      </w:r>
      <w:r w:rsidR="00B47132" w:rsidRPr="006A3D21">
        <w:rPr>
          <w:rFonts w:ascii="Trebuchet MS" w:hAnsi="Trebuchet MS" w:cs="Trebuchet MS"/>
          <w:shd w:val="clear" w:color="auto" w:fill="FFFFFF"/>
          <w:lang w:val="x-none"/>
        </w:rPr>
        <w:t xml:space="preserve"> (schema).</w:t>
      </w:r>
    </w:p>
    <w:p w14:paraId="23A6F3AF" w14:textId="62EA697F" w:rsidR="00B47132" w:rsidRPr="006A3D21" w:rsidRDefault="006B419B"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lang w:val="en-US"/>
        </w:rPr>
        <w:t>Art.2 -</w:t>
      </w:r>
      <w:r w:rsidR="00B47132" w:rsidRPr="006A3D21">
        <w:rPr>
          <w:rFonts w:ascii="Trebuchet MS" w:hAnsi="Trebuchet MS" w:cs="Trebuchet MS"/>
          <w:shd w:val="clear" w:color="auto" w:fill="FFFFFF"/>
          <w:lang w:val="x-none"/>
        </w:rPr>
        <w:t>Acordarea ajutoarelor de minimis în cadrul acestei scheme se va face numai cu respectarea criteriilor privind ajutorul de minimis stipulate de Regulamentul (UE) nr. 1.407/2013 al Comisiei din 18 decembrie 2013 privind aplicarea articolelor </w:t>
      </w:r>
      <w:r w:rsidR="00B47132" w:rsidRPr="006A3D21">
        <w:rPr>
          <w:rFonts w:ascii="Trebuchet MS" w:hAnsi="Trebuchet MS" w:cs="Trebuchet MS"/>
          <w:u w:val="single"/>
          <w:shd w:val="clear" w:color="auto" w:fill="FFFFFF"/>
          <w:lang w:val="x-none"/>
        </w:rPr>
        <w:t>107</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și </w:t>
      </w:r>
      <w:r w:rsidR="00B47132" w:rsidRPr="006A3D21">
        <w:rPr>
          <w:rFonts w:ascii="Trebuchet MS" w:hAnsi="Trebuchet MS" w:cs="Trebuchet MS"/>
          <w:u w:val="single"/>
          <w:shd w:val="clear" w:color="auto" w:fill="FFFFFF"/>
          <w:lang w:val="x-none"/>
        </w:rPr>
        <w:t>108 din Tratatul</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funcționarea Uniunii Europene ajutoarelor de minimis.</w:t>
      </w:r>
    </w:p>
    <w:p w14:paraId="2E22E435" w14:textId="77777777" w:rsidR="006B419B" w:rsidRPr="00404506" w:rsidRDefault="006B419B" w:rsidP="00F7796F">
      <w:pPr>
        <w:spacing w:after="0" w:line="240" w:lineRule="auto"/>
        <w:jc w:val="both"/>
        <w:rPr>
          <w:rStyle w:val="spar"/>
          <w:rFonts w:ascii="Trebuchet MS" w:hAnsi="Trebuchet MS"/>
          <w:bCs/>
          <w:bdr w:val="none" w:sz="0" w:space="0" w:color="auto" w:frame="1"/>
          <w:shd w:val="clear" w:color="auto" w:fill="FFFFFF"/>
        </w:rPr>
      </w:pPr>
      <w:r w:rsidRPr="00404506">
        <w:rPr>
          <w:rStyle w:val="spar"/>
          <w:rFonts w:ascii="Trebuchet MS" w:hAnsi="Trebuchet MS"/>
          <w:bCs/>
          <w:bdr w:val="none" w:sz="0" w:space="0" w:color="auto" w:frame="1"/>
          <w:shd w:val="clear" w:color="auto" w:fill="FFFFFF"/>
        </w:rPr>
        <w:t xml:space="preserve">Art. 3. – (1) Prezenta schemă de ajutor de minimis nu intră sub incidența obligației de notificare către Comisia Europeană în conformitate cu prevederile Regulamentului (UE) nr. 1407/2013. </w:t>
      </w:r>
    </w:p>
    <w:p w14:paraId="0B99A17F" w14:textId="4386BD73" w:rsidR="006B419B" w:rsidRDefault="006B419B" w:rsidP="006B419B">
      <w:pPr>
        <w:spacing w:after="0" w:line="240" w:lineRule="auto"/>
        <w:ind w:firstLine="720"/>
        <w:jc w:val="both"/>
        <w:rPr>
          <w:rStyle w:val="spar"/>
          <w:rFonts w:ascii="Trebuchet MS" w:hAnsi="Trebuchet MS"/>
          <w:bCs/>
          <w:bdr w:val="none" w:sz="0" w:space="0" w:color="auto" w:frame="1"/>
          <w:shd w:val="clear" w:color="auto" w:fill="FFFFFF"/>
        </w:rPr>
      </w:pPr>
      <w:r w:rsidRPr="00404506">
        <w:rPr>
          <w:rStyle w:val="spar"/>
          <w:rFonts w:ascii="Trebuchet MS" w:hAnsi="Trebuchet MS"/>
          <w:bCs/>
          <w:bdr w:val="none" w:sz="0" w:space="0" w:color="auto" w:frame="1"/>
          <w:shd w:val="clear" w:color="auto" w:fill="FFFFFF"/>
        </w:rPr>
        <w:t>(2) Prezenta schemă se aplică pe întreg teritoriul României</w:t>
      </w:r>
      <w:r>
        <w:rPr>
          <w:rStyle w:val="spar"/>
          <w:rFonts w:ascii="Trebuchet MS" w:hAnsi="Trebuchet MS"/>
          <w:bCs/>
          <w:bdr w:val="none" w:sz="0" w:space="0" w:color="auto" w:frame="1"/>
          <w:shd w:val="clear" w:color="auto" w:fill="FFFFFF"/>
        </w:rPr>
        <w:t>.</w:t>
      </w:r>
    </w:p>
    <w:p w14:paraId="56DF4F2C" w14:textId="77777777"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p>
    <w:p w14:paraId="6B449EEF" w14:textId="7B4DBC34" w:rsidR="006B419B"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2</w:t>
      </w:r>
    </w:p>
    <w:p w14:paraId="703A1DC2" w14:textId="47914872" w:rsidR="006B419B" w:rsidRPr="00F7796F" w:rsidRDefault="006B419B" w:rsidP="00F7796F">
      <w:pPr>
        <w:autoSpaceDE w:val="0"/>
        <w:autoSpaceDN w:val="0"/>
        <w:adjustRightInd w:val="0"/>
        <w:spacing w:after="165" w:line="254" w:lineRule="auto"/>
        <w:jc w:val="center"/>
        <w:rPr>
          <w:rFonts w:ascii="Trebuchet MS" w:hAnsi="Trebuchet MS" w:cs="Trebuchet MS"/>
          <w:b/>
          <w:bCs/>
          <w:shd w:val="clear" w:color="auto" w:fill="FFFFFF"/>
          <w:lang w:val="en-US"/>
        </w:rPr>
      </w:pPr>
      <w:r>
        <w:rPr>
          <w:rFonts w:ascii="Trebuchet MS" w:hAnsi="Trebuchet MS" w:cs="Trebuchet MS"/>
          <w:b/>
          <w:bCs/>
          <w:shd w:val="clear" w:color="auto" w:fill="FFFFFF"/>
          <w:lang w:val="en-US"/>
        </w:rPr>
        <w:t>Baza legal</w:t>
      </w:r>
      <w:r w:rsidR="00AC5197">
        <w:rPr>
          <w:rFonts w:ascii="Trebuchet MS" w:hAnsi="Trebuchet MS" w:cs="Trebuchet MS"/>
          <w:b/>
          <w:bCs/>
          <w:shd w:val="clear" w:color="auto" w:fill="FFFFFF"/>
          <w:lang w:val="en-US"/>
        </w:rPr>
        <w:t>ă</w:t>
      </w:r>
    </w:p>
    <w:p w14:paraId="5FE0370F" w14:textId="6AB44CD7" w:rsidR="006B419B" w:rsidRPr="00F7796F" w:rsidRDefault="006B419B" w:rsidP="00F7796F">
      <w:pPr>
        <w:autoSpaceDE w:val="0"/>
        <w:autoSpaceDN w:val="0"/>
        <w:adjustRightInd w:val="0"/>
        <w:spacing w:after="165" w:line="254" w:lineRule="auto"/>
        <w:jc w:val="center"/>
        <w:rPr>
          <w:rFonts w:ascii="Trebuchet MS" w:hAnsi="Trebuchet MS" w:cs="Trebuchet MS"/>
          <w:b/>
          <w:bCs/>
          <w:shd w:val="clear" w:color="auto" w:fill="FFFFFF"/>
          <w:lang w:val="en-US"/>
        </w:rPr>
      </w:pPr>
      <w:r>
        <w:rPr>
          <w:rFonts w:ascii="Trebuchet MS" w:hAnsi="Trebuchet MS" w:cs="Trebuchet MS"/>
          <w:b/>
          <w:bCs/>
          <w:shd w:val="clear" w:color="auto" w:fill="FFFFFF"/>
          <w:lang w:val="en-US"/>
        </w:rPr>
        <w:t>Art.4. – Baza legal</w:t>
      </w:r>
      <w:r w:rsidR="00AC5197">
        <w:rPr>
          <w:rFonts w:ascii="Trebuchet MS" w:hAnsi="Trebuchet MS" w:cs="Trebuchet MS"/>
          <w:b/>
          <w:bCs/>
          <w:shd w:val="clear" w:color="auto" w:fill="FFFFFF"/>
          <w:lang w:val="en-US"/>
        </w:rPr>
        <w:t>ă</w:t>
      </w:r>
      <w:r>
        <w:rPr>
          <w:rFonts w:ascii="Trebuchet MS" w:hAnsi="Trebuchet MS" w:cs="Trebuchet MS"/>
          <w:b/>
          <w:bCs/>
          <w:shd w:val="clear" w:color="auto" w:fill="FFFFFF"/>
          <w:lang w:val="en-US"/>
        </w:rPr>
        <w:t xml:space="preserve"> </w:t>
      </w:r>
      <w:r w:rsidR="00AC5197">
        <w:rPr>
          <w:rFonts w:ascii="Trebuchet MS" w:hAnsi="Trebuchet MS" w:cs="Trebuchet MS"/>
          <w:b/>
          <w:bCs/>
          <w:shd w:val="clear" w:color="auto" w:fill="FFFFFF"/>
          <w:lang w:val="en-US"/>
        </w:rPr>
        <w:t>î</w:t>
      </w:r>
      <w:r>
        <w:rPr>
          <w:rFonts w:ascii="Trebuchet MS" w:hAnsi="Trebuchet MS" w:cs="Trebuchet MS"/>
          <w:b/>
          <w:bCs/>
          <w:shd w:val="clear" w:color="auto" w:fill="FFFFFF"/>
          <w:lang w:val="en-US"/>
        </w:rPr>
        <w:t>n temeiul c</w:t>
      </w:r>
      <w:r w:rsidR="00AC5197">
        <w:rPr>
          <w:rFonts w:ascii="Trebuchet MS" w:hAnsi="Trebuchet MS" w:cs="Trebuchet MS"/>
          <w:b/>
          <w:bCs/>
          <w:shd w:val="clear" w:color="auto" w:fill="FFFFFF"/>
          <w:lang w:val="en-US"/>
        </w:rPr>
        <w:t>ă</w:t>
      </w:r>
      <w:r>
        <w:rPr>
          <w:rFonts w:ascii="Trebuchet MS" w:hAnsi="Trebuchet MS" w:cs="Trebuchet MS"/>
          <w:b/>
          <w:bCs/>
          <w:shd w:val="clear" w:color="auto" w:fill="FFFFFF"/>
          <w:lang w:val="en-US"/>
        </w:rPr>
        <w:t>reia se instituie prezenta schem</w:t>
      </w:r>
      <w:r w:rsidR="00AC5197">
        <w:rPr>
          <w:rFonts w:ascii="Trebuchet MS" w:hAnsi="Trebuchet MS" w:cs="Trebuchet MS"/>
          <w:b/>
          <w:bCs/>
          <w:shd w:val="clear" w:color="auto" w:fill="FFFFFF"/>
          <w:lang w:val="en-US"/>
        </w:rPr>
        <w:t>ă se constituie din urmă</w:t>
      </w:r>
      <w:r>
        <w:rPr>
          <w:rFonts w:ascii="Trebuchet MS" w:hAnsi="Trebuchet MS" w:cs="Trebuchet MS"/>
          <w:b/>
          <w:bCs/>
          <w:shd w:val="clear" w:color="auto" w:fill="FFFFFF"/>
          <w:lang w:val="en-US"/>
        </w:rPr>
        <w:t>toarele:</w:t>
      </w:r>
    </w:p>
    <w:p w14:paraId="2EAEABA9" w14:textId="2F376E07" w:rsidR="009C5896" w:rsidRPr="0092006A" w:rsidRDefault="009C5896" w:rsidP="00F7796F">
      <w:pPr>
        <w:spacing w:after="0" w:line="240" w:lineRule="auto"/>
        <w:jc w:val="both"/>
        <w:rPr>
          <w:rFonts w:ascii="Trebuchet MS" w:eastAsia="Times New Roman" w:hAnsi="Trebuchet MS" w:cs="Times New Roman"/>
        </w:rPr>
      </w:pPr>
      <w:r>
        <w:rPr>
          <w:rStyle w:val="sden"/>
          <w:rFonts w:ascii="Trebuchet MS" w:hAnsi="Trebuchet MS" w:cs="Courier New"/>
        </w:rPr>
        <w:t>a).</w:t>
      </w:r>
      <w:r w:rsidR="00AC5197">
        <w:rPr>
          <w:rStyle w:val="sden"/>
          <w:rFonts w:ascii="Trebuchet MS" w:hAnsi="Trebuchet MS" w:cs="Courier New"/>
        </w:rPr>
        <w:t xml:space="preserve"> </w:t>
      </w:r>
      <w:r w:rsidRPr="00BF5B33">
        <w:rPr>
          <w:rStyle w:val="sden"/>
          <w:rFonts w:ascii="Trebuchet MS" w:hAnsi="Trebuchet MS" w:cs="Courier New"/>
        </w:rPr>
        <w:t>O</w:t>
      </w:r>
      <w:r w:rsidR="00AC5197">
        <w:rPr>
          <w:rStyle w:val="sden"/>
          <w:rFonts w:ascii="Trebuchet MS" w:hAnsi="Trebuchet MS" w:cs="Courier New"/>
        </w:rPr>
        <w:t>rdonanța de urgență</w:t>
      </w:r>
      <w:r>
        <w:rPr>
          <w:rStyle w:val="sden"/>
          <w:rFonts w:ascii="Trebuchet MS" w:hAnsi="Trebuchet MS" w:cs="Courier New"/>
        </w:rPr>
        <w:t xml:space="preserve"> a Guvernului </w:t>
      </w:r>
      <w:r w:rsidRPr="00BF5B33">
        <w:rPr>
          <w:rStyle w:val="sden"/>
          <w:rFonts w:ascii="Trebuchet MS" w:hAnsi="Trebuchet MS" w:cs="Courier New"/>
        </w:rPr>
        <w:t xml:space="preserve"> nr. 120 din 25 septembrie 2002 (**republicată**)</w:t>
      </w:r>
      <w:r w:rsidRPr="00BF5B33">
        <w:rPr>
          <w:rStyle w:val="shdr"/>
          <w:rFonts w:ascii="Trebuchet MS" w:hAnsi="Trebuchet MS" w:cs="Courier New"/>
        </w:rPr>
        <w:t xml:space="preserve">privind aprobarea Sistemului de susținere și promovare a exportului cu finanțare de la bugetul de stat, </w:t>
      </w:r>
      <w:r w:rsidRPr="00BF5B33">
        <w:rPr>
          <w:rFonts w:ascii="Trebuchet MS" w:eastAsia="Times New Roman" w:hAnsi="Trebuchet MS" w:cs="Times New Roman"/>
        </w:rPr>
        <w:t>anexa</w:t>
      </w:r>
      <w:r w:rsidR="00AC5197">
        <w:rPr>
          <w:rFonts w:ascii="Trebuchet MS" w:eastAsia="Times New Roman" w:hAnsi="Trebuchet MS" w:cs="Times New Roman"/>
        </w:rPr>
        <w:t>,</w:t>
      </w:r>
      <w:r w:rsidRPr="00BF5B33">
        <w:rPr>
          <w:rFonts w:ascii="Trebuchet MS" w:eastAsia="Times New Roman" w:hAnsi="Trebuchet MS" w:cs="Times New Roman"/>
        </w:rPr>
        <w:t xml:space="preserve"> pct II lit.m</w:t>
      </w:r>
      <w:r w:rsidRPr="00BF5B33">
        <w:rPr>
          <w:rFonts w:ascii="Courier New" w:hAnsi="Courier New" w:cs="Courier New"/>
          <w:sz w:val="18"/>
          <w:szCs w:val="18"/>
        </w:rPr>
        <w:t xml:space="preserve"> </w:t>
      </w:r>
      <w:r w:rsidRPr="00BF5B33">
        <w:rPr>
          <w:rFonts w:ascii="Trebuchet MS" w:hAnsi="Trebuchet MS" w:cs="Courier New"/>
        </w:rPr>
        <w:t>acordarea unui sprijin financiar agențiilor de turism în vederea dezvoltării exportului de servicii turistice, sub forma unei scheme de ajutor de minimis.</w:t>
      </w:r>
    </w:p>
    <w:p w14:paraId="7DFC365A" w14:textId="6D1643BA" w:rsidR="009C5896" w:rsidRPr="00F7796F" w:rsidRDefault="009C5896" w:rsidP="00F7796F">
      <w:pPr>
        <w:spacing w:after="120" w:line="240" w:lineRule="auto"/>
        <w:jc w:val="both"/>
        <w:rPr>
          <w:rFonts w:ascii="Trebuchet MS" w:eastAsia="Times New Roman" w:hAnsi="Trebuchet MS" w:cstheme="minorHAnsi"/>
          <w:color w:val="000000" w:themeColor="text1"/>
          <w:shd w:val="clear" w:color="auto" w:fill="FFFFFF"/>
          <w:lang w:eastAsia="ro-RO"/>
        </w:rPr>
      </w:pPr>
      <w:r>
        <w:rPr>
          <w:rFonts w:ascii="Trebuchet MS" w:hAnsi="Trebuchet MS" w:cs="Trebuchet MS"/>
          <w:iCs/>
          <w:lang w:val="en-US"/>
        </w:rPr>
        <w:t xml:space="preserve">b). </w:t>
      </w:r>
      <w:r w:rsidRPr="00F7796F">
        <w:rPr>
          <w:rFonts w:ascii="Trebuchet MS" w:hAnsi="Trebuchet MS" w:cs="Trebuchet MS"/>
          <w:iCs/>
          <w:lang w:val="x-none"/>
        </w:rPr>
        <w:t xml:space="preserve">Hotărârea Guvernului nr. 20/2012 privind aprobarea Programului multianual de marketing și promovare turistică și a </w:t>
      </w:r>
      <w:r w:rsidRPr="00F7796F">
        <w:rPr>
          <w:rFonts w:ascii="Trebuchet MS" w:hAnsi="Trebuchet MS" w:cs="Trebuchet MS"/>
          <w:iCs/>
          <w:color w:val="000000"/>
          <w:lang w:val="x-none"/>
        </w:rPr>
        <w:t>Programului multianual de dezvoltare a destinațiilor, formelor şi produselor turistice</w:t>
      </w:r>
      <w:r w:rsidRPr="00F7796F">
        <w:rPr>
          <w:rFonts w:ascii="Trebuchet MS" w:hAnsi="Trebuchet MS" w:cs="Trebuchet MS"/>
          <w:iCs/>
          <w:color w:val="000000"/>
        </w:rPr>
        <w:t xml:space="preserve"> cu modific</w:t>
      </w:r>
      <w:r w:rsidR="00AC5197">
        <w:rPr>
          <w:rFonts w:ascii="Trebuchet MS" w:hAnsi="Trebuchet MS" w:cs="Trebuchet MS"/>
          <w:iCs/>
          <w:color w:val="000000"/>
        </w:rPr>
        <w:t>ă</w:t>
      </w:r>
      <w:r w:rsidR="00AC5197" w:rsidRPr="00F7796F">
        <w:rPr>
          <w:rFonts w:ascii="Trebuchet MS" w:hAnsi="Trebuchet MS" w:cs="Trebuchet MS"/>
          <w:iCs/>
          <w:color w:val="000000"/>
        </w:rPr>
        <w:t>rile ș</w:t>
      </w:r>
      <w:r w:rsidRPr="00F7796F">
        <w:rPr>
          <w:rFonts w:ascii="Trebuchet MS" w:hAnsi="Trebuchet MS" w:cs="Trebuchet MS"/>
          <w:iCs/>
          <w:color w:val="000000"/>
        </w:rPr>
        <w:t>i complet</w:t>
      </w:r>
      <w:r w:rsidR="00AC5197">
        <w:rPr>
          <w:rFonts w:ascii="Trebuchet MS" w:hAnsi="Trebuchet MS" w:cs="Trebuchet MS"/>
          <w:iCs/>
          <w:color w:val="000000"/>
        </w:rPr>
        <w:t>ă</w:t>
      </w:r>
      <w:r w:rsidRPr="00F7796F">
        <w:rPr>
          <w:rFonts w:ascii="Trebuchet MS" w:hAnsi="Trebuchet MS" w:cs="Trebuchet MS"/>
          <w:iCs/>
          <w:color w:val="000000"/>
        </w:rPr>
        <w:t>rile ulterioare, anexa nr. 1, art.1 litera d)</w:t>
      </w:r>
      <w:r w:rsidRPr="00F7796F">
        <w:rPr>
          <w:rFonts w:ascii="Trebuchet MS" w:hAnsi="Trebuchet MS" w:cs="Trebuchet MS"/>
          <w:color w:val="000000"/>
          <w:lang w:val="x-none"/>
        </w:rPr>
        <w:t xml:space="preserve"> ”</w:t>
      </w:r>
      <w:r w:rsidRPr="00F7796F">
        <w:rPr>
          <w:rFonts w:ascii="Trebuchet MS" w:hAnsi="Trebuchet MS" w:cs="Trebuchet MS"/>
          <w:color w:val="000000"/>
          <w:shd w:val="clear" w:color="auto" w:fill="FFFFFF"/>
          <w:lang w:val="x-none"/>
        </w:rPr>
        <w:t>creșterea valorică a indicatorilor care caracterizează turismul intern și sosirile de turiști străini în România</w:t>
      </w:r>
      <w:r w:rsidRPr="00F7796F">
        <w:rPr>
          <w:rFonts w:ascii="Trebuchet MS" w:hAnsi="Trebuchet MS" w:cs="Trebuchet MS"/>
          <w:iCs/>
          <w:color w:val="000000"/>
          <w:shd w:val="clear" w:color="auto" w:fill="FFFFFF"/>
          <w:lang w:val="x-none"/>
        </w:rPr>
        <w:t>.</w:t>
      </w:r>
      <w:r w:rsidRPr="00F7796F">
        <w:rPr>
          <w:rFonts w:ascii="Trebuchet MS" w:eastAsia="Times New Roman" w:hAnsi="Trebuchet MS" w:cstheme="minorHAnsi"/>
          <w:color w:val="000000" w:themeColor="text1"/>
          <w:shd w:val="clear" w:color="auto" w:fill="FFFFFF"/>
          <w:lang w:eastAsia="ro-RO"/>
        </w:rPr>
        <w:t>”</w:t>
      </w:r>
    </w:p>
    <w:p w14:paraId="4FBE113B" w14:textId="07B28034" w:rsidR="009C5896" w:rsidRPr="0092006A" w:rsidRDefault="009C5896" w:rsidP="00F7796F">
      <w:pPr>
        <w:autoSpaceDE w:val="0"/>
        <w:autoSpaceDN w:val="0"/>
        <w:adjustRightInd w:val="0"/>
        <w:spacing w:after="0" w:line="240" w:lineRule="auto"/>
        <w:ind w:right="-90"/>
        <w:jc w:val="both"/>
        <w:rPr>
          <w:rFonts w:ascii="Trebuchet MS" w:eastAsia="Times New Roman" w:hAnsi="Trebuchet MS" w:cs="Times New Roman"/>
        </w:rPr>
      </w:pPr>
      <w:r>
        <w:rPr>
          <w:rFonts w:ascii="Trebuchet MS" w:eastAsia="Times New Roman" w:hAnsi="Trebuchet MS" w:cs="Times New Roman"/>
          <w:lang w:val="fr-FR"/>
        </w:rPr>
        <w:t>c).</w:t>
      </w:r>
      <w:r w:rsidRPr="0092006A">
        <w:rPr>
          <w:rFonts w:ascii="Trebuchet MS" w:eastAsia="Times New Roman" w:hAnsi="Trebuchet MS" w:cs="Times New Roman"/>
          <w:lang w:val="fr-FR"/>
        </w:rPr>
        <w:t>Ordonan</w:t>
      </w:r>
      <w:r w:rsidR="00AC5197">
        <w:rPr>
          <w:rFonts w:ascii="Trebuchet MS" w:eastAsia="Times New Roman" w:hAnsi="Trebuchet MS" w:cs="Times New Roman"/>
          <w:lang w:val="fr-FR"/>
        </w:rPr>
        <w:t>ț</w:t>
      </w:r>
      <w:r w:rsidRPr="0092006A">
        <w:rPr>
          <w:rFonts w:ascii="Trebuchet MS" w:eastAsia="Times New Roman" w:hAnsi="Trebuchet MS" w:cs="Times New Roman"/>
          <w:lang w:val="fr-FR"/>
        </w:rPr>
        <w:t>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r>
        <w:rPr>
          <w:rFonts w:ascii="Trebuchet MS" w:eastAsia="Times New Roman" w:hAnsi="Trebuchet MS" w:cs="Times New Roman"/>
        </w:rPr>
        <w:t>, art 7.</w:t>
      </w:r>
      <w:r w:rsidRPr="0092006A">
        <w:rPr>
          <w:rFonts w:ascii="Trebuchet MS" w:eastAsia="Times New Roman" w:hAnsi="Trebuchet MS" w:cs="Times New Roman"/>
        </w:rPr>
        <w:t xml:space="preserve"> </w:t>
      </w:r>
    </w:p>
    <w:p w14:paraId="49A7EC0F" w14:textId="02F4EC9F" w:rsidR="009C5896" w:rsidRPr="00416426" w:rsidRDefault="009C5896" w:rsidP="00F7796F">
      <w:pPr>
        <w:suppressAutoHyphens/>
        <w:spacing w:after="120" w:line="240" w:lineRule="auto"/>
        <w:jc w:val="both"/>
        <w:rPr>
          <w:rFonts w:ascii="Trebuchet MS" w:eastAsia="Times New Roman" w:hAnsi="Trebuchet MS" w:cs="Times New Roman"/>
          <w:color w:val="000000"/>
          <w:lang w:eastAsia="ro-RO"/>
        </w:rPr>
      </w:pPr>
      <w:r>
        <w:rPr>
          <w:rFonts w:ascii="Trebuchet MS" w:eastAsia="Times New Roman" w:hAnsi="Trebuchet MS" w:cs="Times New Roman"/>
          <w:color w:val="000000"/>
          <w:lang w:eastAsia="ro-RO"/>
        </w:rPr>
        <w:t xml:space="preserve">d). </w:t>
      </w:r>
      <w:r w:rsidRPr="00416426">
        <w:rPr>
          <w:rFonts w:ascii="Trebuchet MS" w:eastAsia="Times New Roman" w:hAnsi="Trebuchet MS" w:cs="Times New Roman"/>
          <w:color w:val="000000"/>
          <w:lang w:eastAsia="ro-RO"/>
        </w:rPr>
        <w:t xml:space="preserve">Regulamentului CE nr. 1.407/2013 </w:t>
      </w:r>
      <w:r w:rsidRPr="00ED6899">
        <w:rPr>
          <w:rFonts w:ascii="Trebuchet MS" w:hAnsi="Trebuchet MS"/>
        </w:rPr>
        <w:t xml:space="preserve">al Comisiei din 18 decembrie 2013 </w:t>
      </w:r>
      <w:r w:rsidRPr="00416426">
        <w:rPr>
          <w:rFonts w:ascii="Trebuchet MS" w:eastAsia="Times New Roman" w:hAnsi="Trebuchet MS" w:cs="Times New Roman"/>
          <w:color w:val="000000"/>
          <w:lang w:eastAsia="ro-RO"/>
        </w:rPr>
        <w:t>privind aplicarea art.107 şi 108 din Tratatul privind func</w:t>
      </w:r>
      <w:r w:rsidRPr="00416426">
        <w:rPr>
          <w:rFonts w:ascii="Trebuchet MS" w:eastAsia="Times New Roman" w:hAnsi="Trebuchet MS" w:cs="Cambria Math"/>
          <w:color w:val="000000"/>
          <w:lang w:eastAsia="ro-RO"/>
        </w:rPr>
        <w:t>ț</w:t>
      </w:r>
      <w:r w:rsidRPr="00416426">
        <w:rPr>
          <w:rFonts w:ascii="Trebuchet MS" w:eastAsia="Times New Roman" w:hAnsi="Trebuchet MS" w:cs="Times New Roman"/>
          <w:color w:val="000000"/>
          <w:lang w:eastAsia="ro-RO"/>
        </w:rPr>
        <w:t>ionarea Uniunii Europene  ajutoarelor de minimis.</w:t>
      </w:r>
    </w:p>
    <w:p w14:paraId="0A3D267E" w14:textId="66FA554F" w:rsidR="006B419B" w:rsidRDefault="006B419B" w:rsidP="00F7796F">
      <w:pPr>
        <w:autoSpaceDE w:val="0"/>
        <w:autoSpaceDN w:val="0"/>
        <w:adjustRightInd w:val="0"/>
        <w:spacing w:after="165" w:line="254" w:lineRule="auto"/>
        <w:jc w:val="center"/>
        <w:rPr>
          <w:rFonts w:ascii="Trebuchet MS" w:hAnsi="Trebuchet MS" w:cs="Trebuchet MS"/>
          <w:b/>
          <w:bCs/>
          <w:shd w:val="clear" w:color="auto" w:fill="FFFFFF"/>
          <w:lang w:val="x-none"/>
        </w:rPr>
      </w:pPr>
    </w:p>
    <w:p w14:paraId="2CA7B7FA" w14:textId="5F95E8E8" w:rsidR="006B419B" w:rsidRPr="00F7796F" w:rsidRDefault="009C5896" w:rsidP="00F7796F">
      <w:pPr>
        <w:autoSpaceDE w:val="0"/>
        <w:autoSpaceDN w:val="0"/>
        <w:adjustRightInd w:val="0"/>
        <w:spacing w:after="165" w:line="254" w:lineRule="auto"/>
        <w:jc w:val="center"/>
        <w:rPr>
          <w:rFonts w:ascii="Trebuchet MS" w:hAnsi="Trebuchet MS" w:cs="Trebuchet MS"/>
          <w:b/>
          <w:bCs/>
          <w:shd w:val="clear" w:color="auto" w:fill="FFFFFF"/>
          <w:lang w:val="en-US"/>
        </w:rPr>
      </w:pPr>
      <w:r>
        <w:rPr>
          <w:rFonts w:ascii="Trebuchet MS" w:hAnsi="Trebuchet MS" w:cs="Trebuchet MS"/>
          <w:b/>
          <w:bCs/>
          <w:shd w:val="clear" w:color="auto" w:fill="FFFFFF"/>
          <w:lang w:val="en-US"/>
        </w:rPr>
        <w:t>Capitolul 3</w:t>
      </w:r>
    </w:p>
    <w:p w14:paraId="4FED3994" w14:textId="443B8F77" w:rsidR="00B47132" w:rsidRPr="00F7796F" w:rsidRDefault="00AC5197" w:rsidP="00F7796F">
      <w:pPr>
        <w:autoSpaceDE w:val="0"/>
        <w:autoSpaceDN w:val="0"/>
        <w:adjustRightInd w:val="0"/>
        <w:spacing w:after="165" w:line="254" w:lineRule="auto"/>
        <w:jc w:val="center"/>
        <w:rPr>
          <w:rFonts w:ascii="Trebuchet MS" w:hAnsi="Trebuchet MS" w:cs="Trebuchet MS"/>
          <w:b/>
          <w:bCs/>
          <w:shd w:val="clear" w:color="auto" w:fill="FFFFFF"/>
          <w:lang w:val="en-US"/>
        </w:rPr>
      </w:pPr>
      <w:r>
        <w:rPr>
          <w:rFonts w:ascii="Trebuchet MS" w:hAnsi="Trebuchet MS" w:cs="Trebuchet MS"/>
          <w:b/>
          <w:bCs/>
          <w:shd w:val="clear" w:color="auto" w:fill="FFFFFF"/>
        </w:rPr>
        <w:t>Obiectivul</w:t>
      </w:r>
      <w:r w:rsidR="00B47132" w:rsidRPr="006A3D21">
        <w:rPr>
          <w:rFonts w:ascii="Trebuchet MS" w:hAnsi="Trebuchet MS" w:cs="Trebuchet MS"/>
          <w:b/>
          <w:bCs/>
          <w:shd w:val="clear" w:color="auto" w:fill="FFFFFF"/>
          <w:lang w:val="x-none"/>
        </w:rPr>
        <w:t xml:space="preserve"> schemei</w:t>
      </w:r>
      <w:r w:rsidR="009C5896">
        <w:rPr>
          <w:rFonts w:ascii="Trebuchet MS" w:hAnsi="Trebuchet MS" w:cs="Trebuchet MS"/>
          <w:b/>
          <w:bCs/>
          <w:shd w:val="clear" w:color="auto" w:fill="FFFFFF"/>
          <w:lang w:val="en-US"/>
        </w:rPr>
        <w:t xml:space="preserve"> de minimis</w:t>
      </w:r>
    </w:p>
    <w:p w14:paraId="15D3D142" w14:textId="1A602A27" w:rsidR="00B47132" w:rsidRDefault="009C5896"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lang w:val="en-US"/>
        </w:rPr>
        <w:lastRenderedPageBreak/>
        <w:t xml:space="preserve">Art. 5 </w:t>
      </w:r>
      <w:r w:rsidR="00AC5197">
        <w:rPr>
          <w:rFonts w:ascii="Trebuchet MS" w:hAnsi="Trebuchet MS" w:cs="Trebuchet MS"/>
          <w:shd w:val="clear" w:color="auto" w:fill="FFFFFF"/>
          <w:lang w:val="en-US"/>
        </w:rPr>
        <w:t>–</w:t>
      </w:r>
      <w:r>
        <w:rPr>
          <w:rFonts w:ascii="Trebuchet MS" w:hAnsi="Trebuchet MS" w:cs="Trebuchet MS"/>
          <w:shd w:val="clear" w:color="auto" w:fill="FFFFFF"/>
          <w:lang w:val="en-US"/>
        </w:rPr>
        <w:t xml:space="preserve"> </w:t>
      </w:r>
      <w:r w:rsidR="00AC5197">
        <w:rPr>
          <w:rFonts w:ascii="Trebuchet MS" w:hAnsi="Trebuchet MS" w:cs="Trebuchet MS"/>
          <w:shd w:val="clear" w:color="auto" w:fill="FFFFFF"/>
          <w:lang w:val="en-GB"/>
        </w:rPr>
        <w:t>(a).-</w:t>
      </w:r>
      <w:r w:rsidR="00B47132" w:rsidRPr="006A3D21">
        <w:rPr>
          <w:rFonts w:ascii="Trebuchet MS" w:hAnsi="Trebuchet MS" w:cs="Trebuchet MS"/>
          <w:shd w:val="clear" w:color="auto" w:fill="FFFFFF"/>
          <w:lang w:val="x-none"/>
        </w:rPr>
        <w:t xml:space="preserve">Scopul prezentei scheme este de a susține operatorii din turism, prin acordarea de ajutoare de minimis pentru acoperirea parţială a cheltuielilor efectuate cu organizarea de pachete de servicii turistice pentru turiştii străini. </w:t>
      </w:r>
    </w:p>
    <w:p w14:paraId="1AF9FBA3" w14:textId="593D0DD0" w:rsidR="00B47132" w:rsidRPr="006A3D21" w:rsidRDefault="00AC5197"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lang w:val="en-GB"/>
        </w:rPr>
        <w:t xml:space="preserve">           (b)P</w:t>
      </w:r>
      <w:r w:rsidR="00B47132" w:rsidRPr="006A3D21">
        <w:rPr>
          <w:rFonts w:ascii="Trebuchet MS" w:hAnsi="Trebuchet MS" w:cs="Trebuchet MS"/>
          <w:shd w:val="clear" w:color="auto" w:fill="FFFFFF"/>
          <w:lang w:val="x-none"/>
        </w:rPr>
        <w:t>romova</w:t>
      </w:r>
      <w:r>
        <w:rPr>
          <w:rFonts w:ascii="Trebuchet MS" w:hAnsi="Trebuchet MS" w:cs="Trebuchet MS"/>
          <w:shd w:val="clear" w:color="auto" w:fill="FFFFFF"/>
          <w:lang w:val="en-GB"/>
        </w:rPr>
        <w:t>rea</w:t>
      </w:r>
      <w:r w:rsidR="00B47132" w:rsidRPr="006A3D21">
        <w:rPr>
          <w:rFonts w:ascii="Trebuchet MS" w:hAnsi="Trebuchet MS" w:cs="Trebuchet MS"/>
          <w:shd w:val="clear" w:color="auto" w:fill="FFFFFF"/>
          <w:lang w:val="x-none"/>
        </w:rPr>
        <w:t xml:space="preserve"> Români</w:t>
      </w:r>
      <w:r>
        <w:rPr>
          <w:rFonts w:ascii="Trebuchet MS" w:hAnsi="Trebuchet MS" w:cs="Trebuchet MS"/>
          <w:shd w:val="clear" w:color="auto" w:fill="FFFFFF"/>
          <w:lang w:val="en-GB"/>
        </w:rPr>
        <w:t>ei</w:t>
      </w:r>
      <w:r w:rsidR="00B47132" w:rsidRPr="006A3D21">
        <w:rPr>
          <w:rFonts w:ascii="Trebuchet MS" w:hAnsi="Trebuchet MS" w:cs="Trebuchet MS"/>
          <w:shd w:val="clear" w:color="auto" w:fill="FFFFFF"/>
          <w:lang w:val="x-none"/>
        </w:rPr>
        <w:t xml:space="preserve"> ca destinație turistică internațională </w:t>
      </w:r>
      <w:r>
        <w:rPr>
          <w:rFonts w:ascii="Trebuchet MS" w:hAnsi="Trebuchet MS" w:cs="Trebuchet MS"/>
          <w:shd w:val="clear" w:color="auto" w:fill="FFFFFF"/>
        </w:rPr>
        <w:t>în vederea</w:t>
      </w:r>
      <w:r w:rsidR="00B47132" w:rsidRPr="006A3D21">
        <w:rPr>
          <w:rFonts w:ascii="Trebuchet MS" w:hAnsi="Trebuchet MS" w:cs="Trebuchet MS"/>
          <w:shd w:val="clear" w:color="auto" w:fill="FFFFFF"/>
          <w:lang w:val="x-none"/>
        </w:rPr>
        <w:t xml:space="preserve"> creşte</w:t>
      </w:r>
      <w:r>
        <w:rPr>
          <w:rFonts w:ascii="Trebuchet MS" w:hAnsi="Trebuchet MS" w:cs="Trebuchet MS"/>
          <w:shd w:val="clear" w:color="auto" w:fill="FFFFFF"/>
        </w:rPr>
        <w:t>rii</w:t>
      </w:r>
      <w:r w:rsidR="00B47132" w:rsidRPr="006A3D21">
        <w:rPr>
          <w:rFonts w:ascii="Trebuchet MS" w:hAnsi="Trebuchet MS" w:cs="Trebuchet MS"/>
          <w:shd w:val="clear" w:color="auto" w:fill="FFFFFF"/>
          <w:lang w:val="x-none"/>
        </w:rPr>
        <w:t xml:space="preserve"> numărul</w:t>
      </w:r>
      <w:r>
        <w:rPr>
          <w:rFonts w:ascii="Trebuchet MS" w:hAnsi="Trebuchet MS" w:cs="Trebuchet MS"/>
          <w:shd w:val="clear" w:color="auto" w:fill="FFFFFF"/>
        </w:rPr>
        <w:t>ui</w:t>
      </w:r>
      <w:r w:rsidR="00B47132" w:rsidRPr="006A3D21">
        <w:rPr>
          <w:rFonts w:ascii="Trebuchet MS" w:hAnsi="Trebuchet MS" w:cs="Trebuchet MS"/>
          <w:shd w:val="clear" w:color="auto" w:fill="FFFFFF"/>
          <w:lang w:val="x-none"/>
        </w:rPr>
        <w:t xml:space="preserve"> de turişti străini ce ne vizitează ţara.</w:t>
      </w:r>
    </w:p>
    <w:p w14:paraId="03376B91" w14:textId="77777777" w:rsidR="00B47132" w:rsidRPr="006A3D21" w:rsidRDefault="00B47132" w:rsidP="00B47132">
      <w:pPr>
        <w:autoSpaceDE w:val="0"/>
        <w:autoSpaceDN w:val="0"/>
        <w:adjustRightInd w:val="0"/>
        <w:spacing w:after="165" w:line="254" w:lineRule="auto"/>
        <w:jc w:val="both"/>
        <w:rPr>
          <w:rFonts w:ascii="Trebuchet MS" w:hAnsi="Trebuchet MS" w:cs="Courier New"/>
          <w:shd w:val="clear" w:color="auto" w:fill="FFFFFF"/>
          <w:lang w:val="x-none"/>
        </w:rPr>
      </w:pPr>
    </w:p>
    <w:p w14:paraId="3C7F77D6" w14:textId="77777777" w:rsidR="00AC5197"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4</w:t>
      </w:r>
    </w:p>
    <w:p w14:paraId="00265ADE" w14:textId="01251D98"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Necesitatea implementării schemei</w:t>
      </w:r>
    </w:p>
    <w:p w14:paraId="624BB47B" w14:textId="3750DE82" w:rsidR="00B47132" w:rsidRPr="006A3D21" w:rsidRDefault="00AC5197" w:rsidP="00B47132">
      <w:pPr>
        <w:autoSpaceDE w:val="0"/>
        <w:autoSpaceDN w:val="0"/>
        <w:adjustRightInd w:val="0"/>
        <w:spacing w:after="165" w:line="254" w:lineRule="auto"/>
        <w:jc w:val="both"/>
        <w:rPr>
          <w:rFonts w:ascii="Trebuchet MS" w:hAnsi="Trebuchet MS" w:cs="Courier New"/>
          <w:shd w:val="clear" w:color="auto" w:fill="FFFFFF"/>
          <w:lang w:val="x-none"/>
        </w:rPr>
      </w:pPr>
      <w:r>
        <w:rPr>
          <w:rFonts w:ascii="Trebuchet MS" w:hAnsi="Trebuchet MS" w:cs="Trebuchet MS"/>
          <w:shd w:val="clear" w:color="auto" w:fill="FFFFFF"/>
        </w:rPr>
        <w:t xml:space="preserve">Art.6. </w:t>
      </w:r>
      <w:r w:rsidR="00B47132" w:rsidRPr="006A3D21">
        <w:rPr>
          <w:rFonts w:ascii="Trebuchet MS" w:hAnsi="Trebuchet MS" w:cs="Trebuchet MS"/>
          <w:shd w:val="clear" w:color="auto" w:fill="FFFFFF"/>
          <w:lang w:val="x-none"/>
        </w:rPr>
        <w:t xml:space="preserve">Implementarea schemei este necesară în vederea susținerii acțiunilor operatorilor din turism pentru creşterea şi dezvoltarea </w:t>
      </w:r>
      <w:r w:rsidR="00B47132" w:rsidRPr="006A3D21">
        <w:rPr>
          <w:rFonts w:ascii="Trebuchet MS" w:hAnsi="Trebuchet MS" w:cs="Trebuchet MS"/>
          <w:b/>
          <w:bCs/>
          <w:shd w:val="clear" w:color="auto" w:fill="FFFFFF"/>
          <w:lang w:val="x-none"/>
        </w:rPr>
        <w:t>Turismului de Incoming în România</w:t>
      </w:r>
      <w:r w:rsidR="00B47132" w:rsidRPr="006A3D21">
        <w:rPr>
          <w:rFonts w:ascii="Trebuchet MS" w:hAnsi="Trebuchet MS" w:cs="Courier New"/>
          <w:shd w:val="clear" w:color="auto" w:fill="FFFFFF"/>
          <w:lang w:val="x-none"/>
        </w:rPr>
        <w:t>.</w:t>
      </w:r>
    </w:p>
    <w:p w14:paraId="0D57CC25" w14:textId="47001352" w:rsidR="00B47132" w:rsidRPr="006A3D21" w:rsidRDefault="00B47132" w:rsidP="00B47132">
      <w:pPr>
        <w:autoSpaceDE w:val="0"/>
        <w:autoSpaceDN w:val="0"/>
        <w:adjustRightInd w:val="0"/>
        <w:spacing w:after="165" w:line="254" w:lineRule="auto"/>
        <w:jc w:val="both"/>
        <w:rPr>
          <w:rFonts w:ascii="Trebuchet MS" w:hAnsi="Trebuchet MS" w:cs="Courier New"/>
          <w:shd w:val="clear" w:color="auto" w:fill="FFFFFF"/>
          <w:lang w:val="x-none"/>
        </w:rPr>
      </w:pPr>
    </w:p>
    <w:p w14:paraId="7C3F6BC6" w14:textId="77777777" w:rsidR="00B47132" w:rsidRPr="006A3D21" w:rsidRDefault="00B47132" w:rsidP="00B47132">
      <w:pPr>
        <w:autoSpaceDE w:val="0"/>
        <w:autoSpaceDN w:val="0"/>
        <w:adjustRightInd w:val="0"/>
        <w:spacing w:after="165" w:line="254" w:lineRule="auto"/>
        <w:jc w:val="both"/>
        <w:rPr>
          <w:rFonts w:ascii="Trebuchet MS" w:hAnsi="Trebuchet MS" w:cs="Courier New"/>
          <w:shd w:val="clear" w:color="auto" w:fill="FFFFFF"/>
          <w:lang w:val="x-none"/>
        </w:rPr>
      </w:pPr>
    </w:p>
    <w:p w14:paraId="673E52E0" w14:textId="5CFE5C7A" w:rsidR="00AC5197"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5</w:t>
      </w:r>
    </w:p>
    <w:p w14:paraId="28167DF2" w14:textId="5F735986"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Definiții</w:t>
      </w:r>
    </w:p>
    <w:p w14:paraId="1C37F7B0" w14:textId="6A12E1A9" w:rsidR="00B47132" w:rsidRPr="006A3D21" w:rsidRDefault="00AC5197"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rPr>
        <w:t xml:space="preserve">Art.7. </w:t>
      </w:r>
      <w:r w:rsidR="00B47132" w:rsidRPr="006A3D21">
        <w:rPr>
          <w:rFonts w:ascii="Trebuchet MS" w:hAnsi="Trebuchet MS" w:cs="Trebuchet MS"/>
          <w:shd w:val="clear" w:color="auto" w:fill="FFFFFF"/>
          <w:lang w:val="x-none"/>
        </w:rPr>
        <w:t>În scopul prezentei scheme se aplică următoarele definiții:</w:t>
      </w:r>
    </w:p>
    <w:p w14:paraId="2A25C979" w14:textId="03F06A08" w:rsidR="00B47132" w:rsidRPr="00F7796F" w:rsidRDefault="00B47132" w:rsidP="00F7796F">
      <w:pPr>
        <w:pStyle w:val="ListParagraph"/>
        <w:numPr>
          <w:ilvl w:val="0"/>
          <w:numId w:val="15"/>
        </w:numPr>
        <w:autoSpaceDE w:val="0"/>
        <w:autoSpaceDN w:val="0"/>
        <w:adjustRightInd w:val="0"/>
        <w:spacing w:after="165" w:line="254" w:lineRule="auto"/>
        <w:ind w:firstLine="0"/>
        <w:jc w:val="both"/>
        <w:rPr>
          <w:rFonts w:ascii="Trebuchet MS" w:hAnsi="Trebuchet MS" w:cs="Trebuchet MS"/>
          <w:shd w:val="clear" w:color="auto" w:fill="FFFFFF"/>
          <w:lang w:val="x-none"/>
        </w:rPr>
      </w:pPr>
      <w:r w:rsidRPr="00F7796F">
        <w:rPr>
          <w:rFonts w:ascii="Trebuchet MS" w:hAnsi="Trebuchet MS" w:cs="Trebuchet MS"/>
          <w:shd w:val="clear" w:color="auto" w:fill="FFFFFF"/>
          <w:lang w:val="x-none"/>
        </w:rPr>
        <w:t xml:space="preserve">furnizor </w:t>
      </w:r>
      <w:r w:rsidR="00AC5197" w:rsidRPr="00F7796F">
        <w:rPr>
          <w:rFonts w:ascii="Trebuchet MS" w:hAnsi="Trebuchet MS" w:cs="Trebuchet MS"/>
          <w:shd w:val="clear" w:color="auto" w:fill="FFFFFF"/>
        </w:rPr>
        <w:t>de ajutor de minimis</w:t>
      </w:r>
      <w:r w:rsidRPr="00F7796F">
        <w:rPr>
          <w:rFonts w:ascii="Trebuchet MS" w:hAnsi="Trebuchet MS" w:cs="Trebuchet MS"/>
          <w:shd w:val="clear" w:color="auto" w:fill="FFFFFF"/>
          <w:lang w:val="x-none"/>
        </w:rPr>
        <w:t>– Ministerul Antreprenoriatului şi Turismului denumit în continuare MAT;</w:t>
      </w:r>
    </w:p>
    <w:p w14:paraId="37939E37" w14:textId="7C8E10EC" w:rsidR="00AC5197" w:rsidRPr="00F7796F" w:rsidRDefault="00AC5197" w:rsidP="00F7796F">
      <w:pPr>
        <w:pStyle w:val="ListParagraph"/>
        <w:numPr>
          <w:ilvl w:val="0"/>
          <w:numId w:val="15"/>
        </w:numPr>
        <w:autoSpaceDE w:val="0"/>
        <w:autoSpaceDN w:val="0"/>
        <w:adjustRightInd w:val="0"/>
        <w:spacing w:after="165" w:line="254" w:lineRule="auto"/>
        <w:ind w:firstLine="0"/>
        <w:jc w:val="both"/>
        <w:rPr>
          <w:rFonts w:ascii="Trebuchet MS" w:hAnsi="Trebuchet MS" w:cs="Trebuchet MS"/>
          <w:shd w:val="clear" w:color="auto" w:fill="FFFFFF"/>
          <w:lang w:val="x-none"/>
        </w:rPr>
      </w:pPr>
      <w:r>
        <w:rPr>
          <w:rFonts w:ascii="Trebuchet MS" w:hAnsi="Trebuchet MS" w:cs="Trebuchet MS"/>
          <w:shd w:val="clear" w:color="auto" w:fill="FFFFFF"/>
        </w:rPr>
        <w:t xml:space="preserve">administrator al schemei de ajutor de minimis - </w:t>
      </w:r>
      <w:r w:rsidRPr="00213EB4">
        <w:rPr>
          <w:rFonts w:ascii="Trebuchet MS" w:hAnsi="Trebuchet MS" w:cs="Trebuchet MS"/>
          <w:shd w:val="clear" w:color="auto" w:fill="FFFFFF"/>
          <w:lang w:val="x-none"/>
        </w:rPr>
        <w:t>Ministerul Antreprenoriatului şi Turismului</w:t>
      </w:r>
    </w:p>
    <w:p w14:paraId="06AEE9B9" w14:textId="3920634A" w:rsidR="00B47132" w:rsidRPr="006A3D21" w:rsidRDefault="00AC5197"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b/>
          <w:bCs/>
          <w:shd w:val="clear" w:color="auto" w:fill="FFFFFF"/>
        </w:rPr>
        <w:t>c</w:t>
      </w:r>
      <w:r w:rsidR="00B47132" w:rsidRPr="006A3D21">
        <w:rPr>
          <w:rFonts w:ascii="Trebuchet MS" w:hAnsi="Trebuchet MS" w:cs="Trebuchet MS"/>
          <w:b/>
          <w:bCs/>
          <w:shd w:val="clear" w:color="auto" w:fill="FFFFFF"/>
          <w:lang w:val="x-none"/>
        </w:rPr>
        <w:t>)</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întreprindere – agenţia de turism organizatoare, licenţiată conform prevederilor legale în vigoare;</w:t>
      </w:r>
    </w:p>
    <w:p w14:paraId="7F490B9C" w14:textId="2A8DD212" w:rsidR="00B47132" w:rsidRPr="006A3D21" w:rsidRDefault="00AC5197"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b/>
          <w:bCs/>
          <w:shd w:val="clear" w:color="auto" w:fill="FFFFFF"/>
        </w:rPr>
        <w:t>d</w:t>
      </w:r>
      <w:r w:rsidR="00B47132" w:rsidRPr="006A3D21">
        <w:rPr>
          <w:rFonts w:ascii="Trebuchet MS" w:hAnsi="Trebuchet MS" w:cs="Trebuchet MS"/>
          <w:b/>
          <w:bCs/>
          <w:shd w:val="clear" w:color="auto" w:fill="FFFFFF"/>
          <w:lang w:val="x-none"/>
        </w:rPr>
        <w:t>)</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ajutor de stat - orice măsură de sprijin care îndeplinește toate criteriile prevăzute la </w:t>
      </w:r>
      <w:r w:rsidR="00B47132" w:rsidRPr="00F7796F">
        <w:rPr>
          <w:rFonts w:ascii="Trebuchet MS" w:hAnsi="Trebuchet MS" w:cs="Trebuchet MS"/>
          <w:shd w:val="clear" w:color="auto" w:fill="FFFFFF"/>
          <w:lang w:val="x-none"/>
        </w:rPr>
        <w:t>art. 107 alin. (1) din Tratatul</w:t>
      </w:r>
      <w:r w:rsidR="00B47132" w:rsidRPr="00F7796F">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funcționarea Uniunii Europene;</w:t>
      </w:r>
    </w:p>
    <w:p w14:paraId="304F62B9" w14:textId="1DC0BB42" w:rsidR="00B47132" w:rsidRPr="006A3D21" w:rsidRDefault="00AC5197"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b/>
          <w:bCs/>
          <w:shd w:val="clear" w:color="auto" w:fill="FFFFFF"/>
        </w:rPr>
        <w:t>e</w:t>
      </w:r>
      <w:r w:rsidR="00B47132" w:rsidRPr="006A3D21">
        <w:rPr>
          <w:rFonts w:ascii="Trebuchet MS" w:hAnsi="Trebuchet MS" w:cs="Trebuchet MS"/>
          <w:b/>
          <w:bCs/>
          <w:shd w:val="clear" w:color="auto" w:fill="FFFFFF"/>
          <w:lang w:val="x-none"/>
        </w:rPr>
        <w:t>)</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data acordării ajutorului - data la care se semnează actul administrativ între furnizor și beneficiarii finali;</w:t>
      </w:r>
    </w:p>
    <w:p w14:paraId="708B2134" w14:textId="05DC87BB" w:rsidR="00B47132" w:rsidRPr="006A3D21" w:rsidRDefault="00AC5197"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b/>
          <w:bCs/>
          <w:shd w:val="clear" w:color="auto" w:fill="FFFFFF"/>
        </w:rPr>
        <w:t>f</w:t>
      </w:r>
      <w:r w:rsidR="00B47132" w:rsidRPr="006A3D21">
        <w:rPr>
          <w:rFonts w:ascii="Trebuchet MS" w:hAnsi="Trebuchet MS" w:cs="Trebuchet MS"/>
          <w:b/>
          <w:bCs/>
          <w:shd w:val="clear" w:color="auto" w:fill="FFFFFF"/>
          <w:lang w:val="x-none"/>
        </w:rPr>
        <w:t>)</w:t>
      </w:r>
      <w:r w:rsidR="00B47132" w:rsidRPr="006A3D21">
        <w:rPr>
          <w:rFonts w:ascii="Trebuchet MS" w:hAnsi="Trebuchet MS" w:cs="Trebuchet MS"/>
          <w:shd w:val="clear" w:color="auto" w:fill="FFFFFF"/>
          <w:lang w:val="x-none"/>
        </w:rPr>
        <w:t xml:space="preserve"> turismul - ramură a economiei naționale, cu funcții complexe, ce reunește un ansamblu de bunuri și servicii oferite spre consum persoanelor care călătoresc în afară mediului lor obișnuit pe o perioadă mai mică de un an și al căror motiv principal este altul decât exercitarea unei activități remunerate în interiorul locului vizitat;</w:t>
      </w:r>
    </w:p>
    <w:p w14:paraId="2485CB77" w14:textId="784FBF9C" w:rsidR="00B47132" w:rsidRPr="006A3D21" w:rsidRDefault="00AC5197"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b/>
          <w:bCs/>
          <w:shd w:val="clear" w:color="auto" w:fill="FFFFFF"/>
        </w:rPr>
        <w:t>g</w:t>
      </w:r>
      <w:r w:rsidR="00B47132" w:rsidRPr="006A3D21">
        <w:rPr>
          <w:rFonts w:ascii="Trebuchet MS" w:hAnsi="Trebuchet MS" w:cs="Trebuchet MS"/>
          <w:b/>
          <w:bCs/>
          <w:shd w:val="clear" w:color="auto" w:fill="FFFFFF"/>
          <w:lang w:val="x-none"/>
        </w:rPr>
        <w:t>)</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întreprindere unică - toate întreprinderile între care există cel puțin una dintre relațiile următoare: (i) o întreprindere deține majoritatea drepturilor de vot ale acționarilor sau ale asociaților unei alte întreprinderi; (ii) o întreprindere are dreptul de a numi sau revoca majoritatea membrilor organelor de administrare, de conducere sau de supraveghere ale unei alte întreprinderi; (iii) o întreprindere are dreptul de a exercita o influență dominantă asupra altei întreprinderi în temeiul unui contract încheiat cu întreprinderea în cauză sau în temeiul unei prevederi din contractul de societate sau din statutul acesteia; (iv)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Întreprinderile care întrețin, prin intermediul uneia sau mai multor întreprinderi, relațiile la care se face referire la pct. (i) - (iv) sunt considerate întreprinderi unice;</w:t>
      </w:r>
    </w:p>
    <w:p w14:paraId="3BDB6C92" w14:textId="2676CA18" w:rsidR="00B47132" w:rsidRDefault="00424C2F"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r>
        <w:rPr>
          <w:rFonts w:ascii="Trebuchet MS" w:hAnsi="Trebuchet MS" w:cs="Trebuchet MS"/>
          <w:shd w:val="clear" w:color="auto" w:fill="FFFFFF"/>
          <w:lang w:val="en-US"/>
        </w:rPr>
        <w:t>h)</w:t>
      </w:r>
      <w:r w:rsidR="00B47132" w:rsidRPr="006A3D21">
        <w:rPr>
          <w:rFonts w:ascii="Trebuchet MS" w:hAnsi="Trebuchet MS" w:cs="Trebuchet MS"/>
          <w:shd w:val="clear" w:color="auto" w:fill="FFFFFF"/>
          <w:lang w:val="x-none"/>
        </w:rPr>
        <w:t>. turismul de incoming – ramură a turismului național care se ocupă de aducerea turiștilor străini în țară, prin organizarea și vânzarea de pachete turistice în România pentru turiștii străini.</w:t>
      </w:r>
    </w:p>
    <w:p w14:paraId="3A420068" w14:textId="0BB0AF84" w:rsidR="00131715" w:rsidRPr="00404506" w:rsidRDefault="00131715" w:rsidP="00131715">
      <w:pPr>
        <w:spacing w:after="0" w:line="240" w:lineRule="auto"/>
        <w:ind w:firstLine="720"/>
        <w:jc w:val="both"/>
        <w:rPr>
          <w:rStyle w:val="slitbdy"/>
          <w:rFonts w:ascii="Trebuchet MS" w:hAnsi="Trebuchet MS"/>
          <w:bdr w:val="none" w:sz="0" w:space="0" w:color="auto" w:frame="1"/>
          <w:shd w:val="clear" w:color="auto" w:fill="FFFFFF"/>
        </w:rPr>
      </w:pPr>
      <w:r>
        <w:rPr>
          <w:rStyle w:val="slitbdy"/>
          <w:rFonts w:ascii="Trebuchet MS" w:hAnsi="Trebuchet MS"/>
          <w:bdr w:val="none" w:sz="0" w:space="0" w:color="auto" w:frame="1"/>
          <w:shd w:val="clear" w:color="auto" w:fill="FFFFFF"/>
        </w:rPr>
        <w:lastRenderedPageBreak/>
        <w:t>i</w:t>
      </w:r>
      <w:r w:rsidRPr="00404506">
        <w:rPr>
          <w:rStyle w:val="slitbdy"/>
          <w:rFonts w:ascii="Trebuchet MS" w:hAnsi="Trebuchet MS"/>
          <w:bdr w:val="none" w:sz="0" w:space="0" w:color="auto" w:frame="1"/>
          <w:shd w:val="clear" w:color="auto" w:fill="FFFFFF"/>
        </w:rPr>
        <w:t>)</w:t>
      </w:r>
      <w:r>
        <w:rPr>
          <w:rStyle w:val="slitbdy"/>
          <w:rFonts w:ascii="Trebuchet MS" w:hAnsi="Trebuchet MS"/>
          <w:bdr w:val="none" w:sz="0" w:space="0" w:color="auto" w:frame="1"/>
          <w:shd w:val="clear" w:color="auto" w:fill="FFFFFF"/>
        </w:rPr>
        <w:t>.</w:t>
      </w:r>
      <w:r w:rsidRPr="00404506">
        <w:rPr>
          <w:rStyle w:val="slitbdy"/>
          <w:rFonts w:ascii="Trebuchet MS" w:hAnsi="Trebuchet MS"/>
          <w:bdr w:val="none" w:sz="0" w:space="0" w:color="auto" w:frame="1"/>
          <w:shd w:val="clear" w:color="auto" w:fill="FFFFFF"/>
        </w:rPr>
        <w:t xml:space="preserve"> domeniu de activitate - activitatea desfășurată de beneficiar, corespunzător clasificației activităților din economia națională (codului CAEN); relevantă pentru scopurile schemei este activitatea pentru care se acordă finanțarea;</w:t>
      </w:r>
    </w:p>
    <w:p w14:paraId="528B04BF" w14:textId="77777777" w:rsidR="00131715" w:rsidRPr="006A3D21" w:rsidRDefault="00131715" w:rsidP="00F7796F">
      <w:pPr>
        <w:autoSpaceDE w:val="0"/>
        <w:autoSpaceDN w:val="0"/>
        <w:adjustRightInd w:val="0"/>
        <w:spacing w:after="165" w:line="254" w:lineRule="auto"/>
        <w:ind w:firstLine="720"/>
        <w:jc w:val="both"/>
        <w:rPr>
          <w:rFonts w:ascii="Trebuchet MS" w:hAnsi="Trebuchet MS" w:cs="Trebuchet MS"/>
          <w:shd w:val="clear" w:color="auto" w:fill="FFFFFF"/>
          <w:lang w:val="x-none"/>
        </w:rPr>
      </w:pPr>
    </w:p>
    <w:p w14:paraId="78E47A73" w14:textId="703A757A" w:rsidR="00131715"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6</w:t>
      </w:r>
    </w:p>
    <w:p w14:paraId="6BE0FCCC" w14:textId="144A13C0"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Domeniul de aplicare</w:t>
      </w:r>
    </w:p>
    <w:p w14:paraId="193898E6" w14:textId="7CAACC69" w:rsidR="00ED49F1" w:rsidRDefault="00131715" w:rsidP="00B47132">
      <w:pPr>
        <w:autoSpaceDE w:val="0"/>
        <w:autoSpaceDN w:val="0"/>
        <w:adjustRightInd w:val="0"/>
        <w:spacing w:after="165" w:line="254" w:lineRule="auto"/>
        <w:jc w:val="both"/>
        <w:rPr>
          <w:rFonts w:ascii="Trebuchet MS" w:hAnsi="Trebuchet MS" w:cs="Trebuchet MS"/>
        </w:rPr>
      </w:pPr>
      <w:r>
        <w:rPr>
          <w:rFonts w:ascii="Trebuchet MS" w:hAnsi="Trebuchet MS" w:cs="Trebuchet MS"/>
          <w:shd w:val="clear" w:color="auto" w:fill="FFFFFF"/>
        </w:rPr>
        <w:t xml:space="preserve">Art.8. </w:t>
      </w:r>
      <w:r w:rsidR="00B47132" w:rsidRPr="006A3D21">
        <w:rPr>
          <w:rFonts w:ascii="Trebuchet MS" w:hAnsi="Trebuchet MS" w:cs="Trebuchet MS"/>
          <w:shd w:val="clear" w:color="auto" w:fill="FFFFFF"/>
          <w:lang w:val="x-none"/>
        </w:rPr>
        <w:t xml:space="preserve">Prezenta schemă se aplică ajutoarelor acordate </w:t>
      </w:r>
      <w:r w:rsidR="00B47132" w:rsidRPr="006A3D21">
        <w:rPr>
          <w:rFonts w:ascii="Trebuchet MS" w:hAnsi="Trebuchet MS" w:cs="Trebuchet MS"/>
          <w:lang w:val="x-none"/>
        </w:rPr>
        <w:t xml:space="preserve">agenţiilor de turism organizatoare, licenţiate conform </w:t>
      </w:r>
      <w:r w:rsidR="00ED49F1">
        <w:rPr>
          <w:rFonts w:ascii="Trebuchet MS" w:hAnsi="Trebuchet MS" w:cs="Trebuchet MS"/>
        </w:rPr>
        <w:t>Hotărârii n</w:t>
      </w:r>
      <w:r w:rsidR="00A961EF">
        <w:rPr>
          <w:rFonts w:ascii="Trebuchet MS" w:hAnsi="Trebuchet MS" w:cs="Trebuchet MS"/>
        </w:rPr>
        <w:t>r</w:t>
      </w:r>
      <w:r w:rsidR="00ED49F1">
        <w:rPr>
          <w:rFonts w:ascii="Trebuchet MS" w:hAnsi="Trebuchet MS" w:cs="Trebuchet MS"/>
        </w:rPr>
        <w:t xml:space="preserve">.1267/2010, privind eliberarea certificatelor de clasificare, a licențelor și brevetelor de turism, cu modificările și completările ulterioare </w:t>
      </w:r>
    </w:p>
    <w:p w14:paraId="17990DBF" w14:textId="77777777" w:rsidR="00ED49F1" w:rsidRDefault="00ED49F1" w:rsidP="00B47132">
      <w:pPr>
        <w:autoSpaceDE w:val="0"/>
        <w:autoSpaceDN w:val="0"/>
        <w:adjustRightInd w:val="0"/>
        <w:spacing w:after="165" w:line="254" w:lineRule="auto"/>
        <w:jc w:val="both"/>
        <w:rPr>
          <w:rFonts w:ascii="Trebuchet MS" w:hAnsi="Trebuchet MS" w:cs="Trebuchet MS"/>
        </w:rPr>
      </w:pPr>
    </w:p>
    <w:p w14:paraId="26F8775C" w14:textId="2507C3BD" w:rsidR="00131715"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7</w:t>
      </w:r>
    </w:p>
    <w:p w14:paraId="3E542DF9" w14:textId="393AFC93"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Beneficiari ai ajutorului de minimis</w:t>
      </w:r>
    </w:p>
    <w:p w14:paraId="14DB436F" w14:textId="3E8089E0" w:rsidR="00B47132" w:rsidRPr="006A3D21" w:rsidRDefault="00131715"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rPr>
        <w:t xml:space="preserve">Art.9. </w:t>
      </w:r>
      <w:r w:rsidR="00B47132" w:rsidRPr="006A3D21">
        <w:rPr>
          <w:rFonts w:ascii="Trebuchet MS" w:hAnsi="Trebuchet MS" w:cs="Trebuchet MS"/>
          <w:shd w:val="clear" w:color="auto" w:fill="FFFFFF"/>
          <w:lang w:val="x-none"/>
        </w:rPr>
        <w:t>Pot beneficia de măsurile de ajutor de minimis prevăzute în prezenta schemă operatorii economici care îndeplinesc, cumulativ, următoarele condiții de eligibilitate:</w:t>
      </w:r>
    </w:p>
    <w:p w14:paraId="3AB6B51E" w14:textId="65ED07F5"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en-US"/>
        </w:rPr>
      </w:pPr>
      <w:r w:rsidRPr="006A3D21">
        <w:rPr>
          <w:rFonts w:ascii="Trebuchet MS" w:hAnsi="Trebuchet MS" w:cs="Trebuchet MS"/>
          <w:b/>
          <w:bCs/>
          <w:shd w:val="clear" w:color="auto" w:fill="FFFFFF"/>
          <w:lang w:val="x-none"/>
        </w:rPr>
        <w:t>a)</w:t>
      </w:r>
      <w:r w:rsidRPr="006A3D21">
        <w:rPr>
          <w:rFonts w:ascii="Trebuchet MS" w:hAnsi="Trebuchet MS" w:cs="Courier New"/>
          <w:shd w:val="clear" w:color="auto" w:fill="FFFFFF"/>
          <w:lang w:val="x-none"/>
        </w:rPr>
        <w:t> </w:t>
      </w:r>
      <w:r w:rsidRPr="006A3D21">
        <w:rPr>
          <w:rFonts w:ascii="Trebuchet MS" w:hAnsi="Trebuchet MS" w:cs="Trebuchet MS"/>
          <w:shd w:val="clear" w:color="auto" w:fill="FFFFFF"/>
          <w:lang w:val="x-none"/>
        </w:rPr>
        <w:t>sunt înregistrați conform </w:t>
      </w:r>
      <w:r w:rsidRPr="006A3D21">
        <w:rPr>
          <w:rFonts w:ascii="Trebuchet MS" w:hAnsi="Trebuchet MS" w:cs="Trebuchet MS"/>
          <w:u w:val="single"/>
          <w:shd w:val="clear" w:color="auto" w:fill="FFFFFF"/>
          <w:lang w:val="x-none"/>
        </w:rPr>
        <w:t>Legii societăților nr. 31/1990, republicată</w:t>
      </w:r>
      <w:r w:rsidRPr="006A3D21">
        <w:rPr>
          <w:rFonts w:ascii="Trebuchet MS" w:hAnsi="Trebuchet MS" w:cs="Trebuchet MS"/>
          <w:shd w:val="clear" w:color="auto" w:fill="FFFFFF"/>
          <w:lang w:val="x-none"/>
        </w:rPr>
        <w:t>, cu modifică</w:t>
      </w:r>
      <w:r w:rsidR="0044290D" w:rsidRPr="006A3D21">
        <w:rPr>
          <w:rFonts w:ascii="Trebuchet MS" w:hAnsi="Trebuchet MS" w:cs="Trebuchet MS"/>
          <w:shd w:val="clear" w:color="auto" w:fill="FFFFFF"/>
          <w:lang w:val="x-none"/>
        </w:rPr>
        <w:t>rile și completările ulterioare</w:t>
      </w:r>
      <w:r w:rsidR="00131715">
        <w:rPr>
          <w:rFonts w:ascii="Trebuchet MS" w:hAnsi="Trebuchet MS" w:cs="Trebuchet MS"/>
          <w:shd w:val="clear" w:color="auto" w:fill="FFFFFF"/>
        </w:rPr>
        <w:t>.</w:t>
      </w:r>
    </w:p>
    <w:p w14:paraId="0E4F17CB" w14:textId="3995EE0E" w:rsidR="00B47132" w:rsidRPr="00637D91" w:rsidRDefault="00B47132" w:rsidP="00B47132">
      <w:pPr>
        <w:autoSpaceDE w:val="0"/>
        <w:autoSpaceDN w:val="0"/>
        <w:adjustRightInd w:val="0"/>
        <w:spacing w:after="165" w:line="254" w:lineRule="auto"/>
        <w:jc w:val="both"/>
        <w:rPr>
          <w:rFonts w:ascii="Trebuchet MS" w:hAnsi="Trebuchet MS" w:cs="Trebuchet MS"/>
          <w:color w:val="FF0000"/>
          <w:shd w:val="clear" w:color="auto" w:fill="FFFFFF"/>
          <w:lang w:val="en-GB"/>
        </w:rPr>
      </w:pPr>
      <w:r w:rsidRPr="006A3D21">
        <w:rPr>
          <w:rFonts w:ascii="Trebuchet MS" w:hAnsi="Trebuchet MS" w:cs="Trebuchet MS"/>
          <w:b/>
          <w:bCs/>
          <w:shd w:val="clear" w:color="auto" w:fill="FFFFFF"/>
          <w:lang w:val="x-none"/>
        </w:rPr>
        <w:t>b)</w:t>
      </w:r>
      <w:r w:rsidRPr="006A3D21">
        <w:rPr>
          <w:rFonts w:ascii="Trebuchet MS" w:hAnsi="Trebuchet MS" w:cs="Courier New"/>
          <w:shd w:val="clear" w:color="auto" w:fill="FFFFFF"/>
          <w:lang w:val="x-none"/>
        </w:rPr>
        <w:t> </w:t>
      </w:r>
      <w:r w:rsidRPr="006A3D21">
        <w:rPr>
          <w:rFonts w:ascii="Trebuchet MS" w:hAnsi="Trebuchet MS" w:cs="Trebuchet MS"/>
          <w:shd w:val="clear" w:color="auto" w:fill="FFFFFF"/>
          <w:lang w:val="x-none"/>
        </w:rPr>
        <w:t>sunt licenţiaţi ca şi agenţie de turism organizatoare</w:t>
      </w:r>
      <w:r w:rsidR="00637D91">
        <w:rPr>
          <w:rFonts w:ascii="Trebuchet MS" w:hAnsi="Trebuchet MS" w:cs="Trebuchet MS"/>
          <w:shd w:val="clear" w:color="auto" w:fill="FFFFFF"/>
          <w:lang w:val="en-GB"/>
        </w:rPr>
        <w:t>:</w:t>
      </w:r>
    </w:p>
    <w:p w14:paraId="0B507CB3" w14:textId="77777777" w:rsidR="00C932D8" w:rsidRPr="006A3D21" w:rsidRDefault="00B47132" w:rsidP="00836F2B">
      <w:pPr>
        <w:autoSpaceDE w:val="0"/>
        <w:autoSpaceDN w:val="0"/>
        <w:adjustRightInd w:val="0"/>
        <w:spacing w:after="165" w:line="254" w:lineRule="auto"/>
        <w:jc w:val="both"/>
        <w:rPr>
          <w:rFonts w:ascii="Trebuchet MS" w:hAnsi="Trebuchet MS"/>
        </w:rPr>
      </w:pPr>
      <w:r w:rsidRPr="006A3D21">
        <w:rPr>
          <w:rFonts w:ascii="Trebuchet MS" w:hAnsi="Trebuchet MS" w:cs="Trebuchet MS"/>
          <w:b/>
          <w:bCs/>
          <w:shd w:val="clear" w:color="auto" w:fill="FFFFFF"/>
          <w:lang w:val="x-none"/>
        </w:rPr>
        <w:t>c)</w:t>
      </w:r>
      <w:r w:rsidRPr="006A3D21">
        <w:rPr>
          <w:rFonts w:ascii="Trebuchet MS" w:hAnsi="Trebuchet MS" w:cs="Courier New"/>
          <w:shd w:val="clear" w:color="auto" w:fill="FFFFFF"/>
          <w:lang w:val="x-none"/>
        </w:rPr>
        <w:t> </w:t>
      </w:r>
      <w:r w:rsidR="00C932D8" w:rsidRPr="006A3D21">
        <w:rPr>
          <w:rFonts w:ascii="Trebuchet MS" w:hAnsi="Trebuchet MS"/>
        </w:rPr>
        <w:t>au capital social integral privat;</w:t>
      </w:r>
    </w:p>
    <w:p w14:paraId="29CC8A1D" w14:textId="7DD6F3A9" w:rsidR="00C932D8" w:rsidRPr="006A3D21" w:rsidRDefault="00836F2B" w:rsidP="009F2708">
      <w:pPr>
        <w:tabs>
          <w:tab w:val="left" w:pos="270"/>
        </w:tabs>
        <w:adjustRightInd w:val="0"/>
        <w:spacing w:before="120" w:after="120" w:line="260" w:lineRule="exact"/>
        <w:jc w:val="both"/>
        <w:rPr>
          <w:rFonts w:ascii="Trebuchet MS" w:hAnsi="Trebuchet MS"/>
        </w:rPr>
      </w:pPr>
      <w:r w:rsidRPr="006A3D21">
        <w:rPr>
          <w:rFonts w:ascii="Trebuchet MS" w:hAnsi="Trebuchet MS"/>
        </w:rPr>
        <w:t xml:space="preserve">d). </w:t>
      </w:r>
      <w:r w:rsidR="00C932D8" w:rsidRPr="006A3D21">
        <w:rPr>
          <w:rFonts w:ascii="Trebuchet MS" w:hAnsi="Trebuchet MS"/>
        </w:rPr>
        <w:t>persoanele care au calitatea de asociați/acționari sau administratori în mai multe societăți nu pot aplica în cadrul prezent</w:t>
      </w:r>
      <w:r w:rsidR="00F20039" w:rsidRPr="006A3D21">
        <w:rPr>
          <w:rFonts w:ascii="Trebuchet MS" w:hAnsi="Trebuchet MS"/>
        </w:rPr>
        <w:t xml:space="preserve">ei </w:t>
      </w:r>
      <w:r w:rsidR="00637D91">
        <w:rPr>
          <w:rFonts w:ascii="Trebuchet MS" w:hAnsi="Trebuchet MS"/>
        </w:rPr>
        <w:t>s</w:t>
      </w:r>
      <w:r w:rsidR="00F20039" w:rsidRPr="006A3D21">
        <w:rPr>
          <w:rFonts w:ascii="Trebuchet MS" w:hAnsi="Trebuchet MS"/>
        </w:rPr>
        <w:t>cheme</w:t>
      </w:r>
      <w:r w:rsidR="00C932D8" w:rsidRPr="006A3D21">
        <w:rPr>
          <w:rFonts w:ascii="Trebuchet MS" w:hAnsi="Trebuchet MS"/>
        </w:rPr>
        <w:t xml:space="preserve"> decât cu o singură societate;</w:t>
      </w:r>
      <w:r w:rsidR="0091764D" w:rsidRPr="006A3D21">
        <w:rPr>
          <w:rFonts w:ascii="Trebuchet MS" w:hAnsi="Trebuchet MS"/>
        </w:rPr>
        <w:t>(declaratie pe proprie raspundere)</w:t>
      </w:r>
    </w:p>
    <w:p w14:paraId="26DB3F05" w14:textId="77777777" w:rsidR="00C932D8" w:rsidRPr="006A3D21" w:rsidRDefault="00836F2B" w:rsidP="009F2708">
      <w:pPr>
        <w:tabs>
          <w:tab w:val="left" w:pos="270"/>
        </w:tabs>
        <w:adjustRightInd w:val="0"/>
        <w:spacing w:before="120" w:after="120" w:line="260" w:lineRule="exact"/>
        <w:jc w:val="both"/>
        <w:rPr>
          <w:rFonts w:ascii="Trebuchet MS" w:hAnsi="Trebuchet MS"/>
        </w:rPr>
      </w:pPr>
      <w:r w:rsidRPr="006A3D21">
        <w:rPr>
          <w:rFonts w:ascii="Trebuchet MS" w:hAnsi="Trebuchet MS"/>
        </w:rPr>
        <w:t>e).</w:t>
      </w:r>
      <w:r w:rsidR="00C932D8" w:rsidRPr="006A3D21">
        <w:rPr>
          <w:rFonts w:ascii="Trebuchet MS" w:hAnsi="Trebuchet MS"/>
        </w:rPr>
        <w:t>sunt înregistrate la Oficiul Registrului Comerțului, au sediul social/punct de lucru și își desfășoară activitatea pe teritoriul României;</w:t>
      </w:r>
      <w:r w:rsidR="0091764D" w:rsidRPr="00B46B1B">
        <w:rPr>
          <w:rFonts w:ascii="Trebuchet MS" w:hAnsi="Trebuchet MS" w:cs="Trebuchet MS"/>
          <w:shd w:val="clear" w:color="auto" w:fill="FFFFFF"/>
        </w:rPr>
        <w:t xml:space="preserve"> </w:t>
      </w:r>
    </w:p>
    <w:p w14:paraId="440D7D68" w14:textId="3A4E956D" w:rsidR="00637D91" w:rsidRPr="006A3D21" w:rsidRDefault="00836F2B" w:rsidP="00637D91">
      <w:pPr>
        <w:tabs>
          <w:tab w:val="left" w:pos="270"/>
          <w:tab w:val="num" w:pos="900"/>
          <w:tab w:val="left" w:pos="1080"/>
        </w:tabs>
        <w:adjustRightInd w:val="0"/>
        <w:spacing w:before="120" w:after="120" w:line="260" w:lineRule="exact"/>
        <w:jc w:val="both"/>
        <w:rPr>
          <w:rFonts w:ascii="Trebuchet MS" w:hAnsi="Trebuchet MS"/>
        </w:rPr>
      </w:pPr>
      <w:r w:rsidRPr="006A3D21">
        <w:rPr>
          <w:rFonts w:ascii="Trebuchet MS" w:hAnsi="Trebuchet MS"/>
        </w:rPr>
        <w:t>f).</w:t>
      </w:r>
      <w:r w:rsidR="007021FF" w:rsidRPr="006A3D21">
        <w:rPr>
          <w:rFonts w:ascii="Trebuchet MS" w:hAnsi="Trebuchet MS"/>
        </w:rPr>
        <w:t xml:space="preserve">nu au datorii la bugetul general consolidat, atât pentru sediul social, cât și pentru toate punctele de lucru, la momentul verificării administrative și de eligibilitate; Solicitanții care au datorii eșalonate nu sunt eligibili pentru a accesa </w:t>
      </w:r>
      <w:r w:rsidR="00637D91">
        <w:rPr>
          <w:rFonts w:ascii="Trebuchet MS" w:hAnsi="Trebuchet MS"/>
        </w:rPr>
        <w:t>s</w:t>
      </w:r>
      <w:r w:rsidR="00F20039" w:rsidRPr="006A3D21">
        <w:rPr>
          <w:rFonts w:ascii="Trebuchet MS" w:hAnsi="Trebuchet MS"/>
        </w:rPr>
        <w:t>chema</w:t>
      </w:r>
      <w:r w:rsidR="00637D91">
        <w:rPr>
          <w:rFonts w:ascii="Trebuchet MS" w:hAnsi="Trebuchet MS"/>
        </w:rPr>
        <w:t>.</w:t>
      </w:r>
      <w:r w:rsidR="00637D91" w:rsidRPr="00637D91">
        <w:rPr>
          <w:rFonts w:ascii="Trebuchet MS" w:hAnsi="Trebuchet MS"/>
        </w:rPr>
        <w:t xml:space="preserve"> </w:t>
      </w:r>
      <w:r w:rsidR="00637D91" w:rsidRPr="006A3D21">
        <w:rPr>
          <w:rFonts w:ascii="Trebuchet MS" w:hAnsi="Trebuchet MS"/>
        </w:rPr>
        <w:t>(declarație pe proprie răspundere)</w:t>
      </w:r>
      <w:r w:rsidR="00131715">
        <w:rPr>
          <w:rFonts w:ascii="Trebuchet MS" w:hAnsi="Trebuchet MS"/>
        </w:rPr>
        <w:t>.</w:t>
      </w:r>
    </w:p>
    <w:p w14:paraId="5490C969" w14:textId="41E1194A" w:rsidR="00711D10" w:rsidRPr="006A3D21" w:rsidRDefault="00836F2B" w:rsidP="002F1438">
      <w:pPr>
        <w:tabs>
          <w:tab w:val="left" w:pos="270"/>
          <w:tab w:val="num" w:pos="900"/>
          <w:tab w:val="left" w:pos="1080"/>
        </w:tabs>
        <w:adjustRightInd w:val="0"/>
        <w:spacing w:before="120" w:after="120" w:line="260" w:lineRule="exact"/>
        <w:jc w:val="both"/>
        <w:rPr>
          <w:rFonts w:ascii="Trebuchet MS" w:hAnsi="Trebuchet MS"/>
        </w:rPr>
      </w:pPr>
      <w:r w:rsidRPr="006A3D21">
        <w:rPr>
          <w:rFonts w:ascii="Trebuchet MS" w:hAnsi="Trebuchet MS"/>
        </w:rPr>
        <w:t>g).</w:t>
      </w:r>
      <w:r w:rsidR="00711D10" w:rsidRPr="006A3D21">
        <w:rPr>
          <w:rFonts w:ascii="Trebuchet MS" w:hAnsi="Trebuchet MS"/>
        </w:rPr>
        <w:t>nu se află în stare de dizolvare, reorganizare judiciară, lichidare, executare silită,  închidere operațională, insolvență, faliment sau suspendare temporară a activității;</w:t>
      </w:r>
      <w:r w:rsidR="0091764D" w:rsidRPr="006A3D21">
        <w:rPr>
          <w:rFonts w:ascii="Trebuchet MS" w:hAnsi="Trebuchet MS"/>
        </w:rPr>
        <w:t>(declarație pe proprie răspundere)</w:t>
      </w:r>
    </w:p>
    <w:p w14:paraId="518B97B0" w14:textId="7393FE87" w:rsidR="0091764D" w:rsidRPr="006A3D21" w:rsidRDefault="00836F2B" w:rsidP="0091764D">
      <w:pPr>
        <w:tabs>
          <w:tab w:val="left" w:pos="270"/>
          <w:tab w:val="num" w:pos="900"/>
          <w:tab w:val="left" w:pos="1080"/>
        </w:tabs>
        <w:adjustRightInd w:val="0"/>
        <w:spacing w:before="120" w:after="120" w:line="260" w:lineRule="exact"/>
        <w:jc w:val="both"/>
        <w:rPr>
          <w:rFonts w:ascii="Trebuchet MS" w:hAnsi="Trebuchet MS"/>
        </w:rPr>
      </w:pPr>
      <w:r w:rsidRPr="006A3D21">
        <w:rPr>
          <w:rFonts w:ascii="Trebuchet MS" w:hAnsi="Trebuchet MS"/>
        </w:rPr>
        <w:t xml:space="preserve">h). </w:t>
      </w:r>
      <w:r w:rsidR="00711D10" w:rsidRPr="006A3D21">
        <w:rPr>
          <w:rFonts w:ascii="Trebuchet MS" w:hAnsi="Trebuchet MS"/>
        </w:rPr>
        <w:t>nu au fost subiectul unei decizii emise de către Comisia Europeană,</w:t>
      </w:r>
      <w:r w:rsidR="00F20039" w:rsidRPr="006A3D21">
        <w:rPr>
          <w:rFonts w:ascii="Trebuchet MS" w:hAnsi="Trebuchet MS"/>
        </w:rPr>
        <w:t xml:space="preserve"> alt furnizor de ajutor de stat,</w:t>
      </w:r>
      <w:r w:rsidR="00711D10" w:rsidRPr="006A3D21">
        <w:rPr>
          <w:rFonts w:ascii="Trebuchet MS" w:hAnsi="Trebuchet MS"/>
        </w:rPr>
        <w:t xml:space="preserve"> Consiliul Concurenței, de recuperare a unui ajutor de stat/de minimis sau, în cazul în care au făcut obiectul unei astfel de decizii, aceasta a fost deja executată și creanța integral recuperată, cu penalități aferente;</w:t>
      </w:r>
      <w:r w:rsidR="0091764D" w:rsidRPr="006A3D21">
        <w:rPr>
          <w:rFonts w:ascii="Trebuchet MS" w:hAnsi="Trebuchet MS"/>
        </w:rPr>
        <w:t xml:space="preserve"> (declarație pe proprie răspundere)</w:t>
      </w:r>
    </w:p>
    <w:p w14:paraId="73470CE8" w14:textId="0F98684C" w:rsidR="00B47132" w:rsidRDefault="00836F2B" w:rsidP="00B47132">
      <w:pPr>
        <w:autoSpaceDE w:val="0"/>
        <w:autoSpaceDN w:val="0"/>
        <w:adjustRightInd w:val="0"/>
        <w:spacing w:after="165" w:line="254" w:lineRule="auto"/>
        <w:jc w:val="both"/>
        <w:rPr>
          <w:rFonts w:ascii="Trebuchet MS" w:hAnsi="Trebuchet MS"/>
        </w:rPr>
      </w:pPr>
      <w:r w:rsidRPr="006A3D21">
        <w:rPr>
          <w:rFonts w:ascii="Trebuchet MS" w:hAnsi="Trebuchet MS" w:cs="Trebuchet MS"/>
          <w:b/>
          <w:bCs/>
          <w:shd w:val="clear" w:color="auto" w:fill="FFFFFF"/>
        </w:rPr>
        <w:t>i)</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 xml:space="preserve">au avut activitate de incoming în anul calendaristic anterior mai mare de 200 de turiști străini. Pentru </w:t>
      </w:r>
      <w:r w:rsidR="00041697" w:rsidRPr="00B46B1B">
        <w:rPr>
          <w:rFonts w:ascii="Trebuchet MS" w:hAnsi="Trebuchet MS" w:cs="Trebuchet MS"/>
          <w:shd w:val="clear" w:color="auto" w:fill="FFFFFF"/>
        </w:rPr>
        <w:t xml:space="preserve"> a </w:t>
      </w:r>
      <w:r w:rsidR="00041697" w:rsidRPr="006A3D21">
        <w:rPr>
          <w:rFonts w:ascii="Trebuchet MS" w:hAnsi="Trebuchet MS" w:cs="Trebuchet MS"/>
          <w:shd w:val="clear" w:color="auto" w:fill="FFFFFF"/>
          <w:lang w:val="x-none"/>
        </w:rPr>
        <w:t xml:space="preserve">beneficia de măsurile de ajutor de minimis prevăzute în prezenta schemă operatorii economici </w:t>
      </w:r>
      <w:r w:rsidR="00041697" w:rsidRPr="00B46B1B">
        <w:rPr>
          <w:rFonts w:ascii="Trebuchet MS" w:hAnsi="Trebuchet MS" w:cs="Trebuchet MS"/>
          <w:shd w:val="clear" w:color="auto" w:fill="FFFFFF"/>
        </w:rPr>
        <w:t xml:space="preserve">vor putea considera anul 2019 de </w:t>
      </w:r>
      <w:r w:rsidR="00041697">
        <w:rPr>
          <w:rFonts w:ascii="Trebuchet MS" w:hAnsi="Trebuchet MS" w:cs="Trebuchet MS"/>
          <w:shd w:val="clear" w:color="auto" w:fill="FFFFFF"/>
        </w:rPr>
        <w:t>î</w:t>
      </w:r>
      <w:r w:rsidR="00041697" w:rsidRPr="00B46B1B">
        <w:rPr>
          <w:rFonts w:ascii="Trebuchet MS" w:hAnsi="Trebuchet MS" w:cs="Trebuchet MS"/>
          <w:shd w:val="clear" w:color="auto" w:fill="FFFFFF"/>
        </w:rPr>
        <w:t xml:space="preserve">ncepere </w:t>
      </w:r>
      <w:r w:rsidR="0091764D" w:rsidRPr="006A3D21">
        <w:rPr>
          <w:rFonts w:ascii="Trebuchet MS" w:hAnsi="Trebuchet MS"/>
        </w:rPr>
        <w:t xml:space="preserve"> (d</w:t>
      </w:r>
      <w:r w:rsidR="00637D91">
        <w:rPr>
          <w:rFonts w:ascii="Trebuchet MS" w:hAnsi="Trebuchet MS"/>
        </w:rPr>
        <w:t>eclarație pe proprie răspundere</w:t>
      </w:r>
      <w:r w:rsidR="0091764D" w:rsidRPr="006A3D21">
        <w:rPr>
          <w:rFonts w:ascii="Trebuchet MS" w:hAnsi="Trebuchet MS"/>
        </w:rPr>
        <w:t>)</w:t>
      </w:r>
    </w:p>
    <w:p w14:paraId="7B9259AC" w14:textId="64E5EAC6" w:rsidR="00B47132" w:rsidRPr="00BE02E2" w:rsidRDefault="00131715"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rPr>
        <w:t xml:space="preserve">Art.10. </w:t>
      </w:r>
      <w:r w:rsidR="00B47132" w:rsidRPr="006A3D21">
        <w:rPr>
          <w:rFonts w:ascii="Trebuchet MS" w:hAnsi="Trebuchet MS" w:cs="Trebuchet MS"/>
          <w:shd w:val="clear" w:color="auto" w:fill="FFFFFF"/>
          <w:lang w:val="x-none"/>
        </w:rPr>
        <w:t>Numărul maxim al operatorilor economici care beneficiază de sprijin prin prezenta schemă se estimează la 1200 (agenţii de turism organizatoare care</w:t>
      </w:r>
      <w:r w:rsidR="00041697">
        <w:rPr>
          <w:rFonts w:ascii="Trebuchet MS" w:hAnsi="Trebuchet MS" w:cs="Trebuchet MS"/>
          <w:shd w:val="clear" w:color="auto" w:fill="FFFFFF"/>
          <w:lang w:val="x-none"/>
        </w:rPr>
        <w:t xml:space="preserve"> pot derula turism de incomi</w:t>
      </w:r>
      <w:r w:rsidR="00BE02E2" w:rsidRPr="00B46B1B">
        <w:rPr>
          <w:rFonts w:ascii="Trebuchet MS" w:hAnsi="Trebuchet MS" w:cs="Trebuchet MS"/>
          <w:shd w:val="clear" w:color="auto" w:fill="FFFFFF"/>
        </w:rPr>
        <w:t>ng</w:t>
      </w:r>
      <w:r w:rsidR="00A22B72">
        <w:rPr>
          <w:rFonts w:ascii="Trebuchet MS" w:hAnsi="Trebuchet MS" w:cs="Trebuchet MS"/>
          <w:shd w:val="clear" w:color="auto" w:fill="FFFFFF"/>
        </w:rPr>
        <w:t>)</w:t>
      </w:r>
      <w:r w:rsidR="00BE02E2" w:rsidRPr="00B46B1B">
        <w:rPr>
          <w:rFonts w:ascii="Trebuchet MS" w:hAnsi="Trebuchet MS" w:cs="Trebuchet MS"/>
          <w:shd w:val="clear" w:color="auto" w:fill="FFFFFF"/>
        </w:rPr>
        <w:t>.</w:t>
      </w:r>
    </w:p>
    <w:p w14:paraId="2C469FF0" w14:textId="77777777" w:rsidR="00131715" w:rsidRDefault="00131715" w:rsidP="00F7796F">
      <w:pPr>
        <w:autoSpaceDE w:val="0"/>
        <w:autoSpaceDN w:val="0"/>
        <w:adjustRightInd w:val="0"/>
        <w:spacing w:after="165" w:line="254" w:lineRule="auto"/>
        <w:jc w:val="center"/>
        <w:rPr>
          <w:rFonts w:ascii="Trebuchet MS" w:hAnsi="Trebuchet MS" w:cs="Trebuchet MS"/>
          <w:b/>
          <w:bCs/>
          <w:lang w:val="x-none"/>
        </w:rPr>
      </w:pPr>
    </w:p>
    <w:p w14:paraId="4007E059" w14:textId="77777777" w:rsidR="00131715" w:rsidRDefault="00131715" w:rsidP="00F7796F">
      <w:pPr>
        <w:autoSpaceDE w:val="0"/>
        <w:autoSpaceDN w:val="0"/>
        <w:adjustRightInd w:val="0"/>
        <w:spacing w:after="165" w:line="254" w:lineRule="auto"/>
        <w:jc w:val="center"/>
        <w:rPr>
          <w:rFonts w:ascii="Trebuchet MS" w:hAnsi="Trebuchet MS" w:cs="Trebuchet MS"/>
          <w:b/>
          <w:bCs/>
          <w:lang w:val="x-none"/>
        </w:rPr>
      </w:pPr>
    </w:p>
    <w:p w14:paraId="22216912" w14:textId="2C728292" w:rsidR="00131715" w:rsidRDefault="00B47132" w:rsidP="00F7796F">
      <w:pPr>
        <w:autoSpaceDE w:val="0"/>
        <w:autoSpaceDN w:val="0"/>
        <w:adjustRightInd w:val="0"/>
        <w:spacing w:after="165" w:line="254" w:lineRule="auto"/>
        <w:jc w:val="center"/>
        <w:rPr>
          <w:rFonts w:ascii="Trebuchet MS" w:hAnsi="Trebuchet MS" w:cs="Trebuchet MS"/>
          <w:b/>
          <w:bCs/>
          <w:lang w:val="x-none"/>
        </w:rPr>
      </w:pPr>
      <w:r w:rsidRPr="006A3D21">
        <w:rPr>
          <w:rFonts w:ascii="Trebuchet MS" w:hAnsi="Trebuchet MS" w:cs="Trebuchet MS"/>
          <w:b/>
          <w:bCs/>
          <w:lang w:val="x-none"/>
        </w:rPr>
        <w:t>Capitolul 8</w:t>
      </w:r>
    </w:p>
    <w:p w14:paraId="38871611" w14:textId="4DB48A10" w:rsidR="00B47132" w:rsidRPr="006A3D21" w:rsidRDefault="00B47132" w:rsidP="00F7796F">
      <w:pPr>
        <w:autoSpaceDE w:val="0"/>
        <w:autoSpaceDN w:val="0"/>
        <w:adjustRightInd w:val="0"/>
        <w:spacing w:after="165" w:line="254" w:lineRule="auto"/>
        <w:jc w:val="center"/>
        <w:rPr>
          <w:rFonts w:ascii="Trebuchet MS" w:hAnsi="Trebuchet MS" w:cs="Trebuchet MS"/>
          <w:b/>
          <w:bCs/>
          <w:lang w:val="x-none"/>
        </w:rPr>
      </w:pPr>
      <w:r w:rsidRPr="006A3D21">
        <w:rPr>
          <w:rFonts w:ascii="Trebuchet MS" w:hAnsi="Trebuchet MS" w:cs="Trebuchet MS"/>
          <w:b/>
          <w:bCs/>
          <w:lang w:val="x-none"/>
        </w:rPr>
        <w:t>Procedura de acordare a ajutoarelor de minimis</w:t>
      </w:r>
    </w:p>
    <w:p w14:paraId="41093443" w14:textId="397FF8CA" w:rsidR="00B47132" w:rsidRPr="006A3D21" w:rsidRDefault="00131715" w:rsidP="00F7796F">
      <w:pPr>
        <w:autoSpaceDE w:val="0"/>
        <w:autoSpaceDN w:val="0"/>
        <w:adjustRightInd w:val="0"/>
        <w:spacing w:after="165" w:line="254" w:lineRule="auto"/>
        <w:jc w:val="both"/>
        <w:rPr>
          <w:rFonts w:ascii="Trebuchet MS" w:hAnsi="Trebuchet MS" w:cs="Trebuchet MS"/>
          <w:lang w:val="x-none"/>
        </w:rPr>
      </w:pPr>
      <w:r>
        <w:rPr>
          <w:rFonts w:ascii="Trebuchet MS" w:hAnsi="Trebuchet MS" w:cs="Trebuchet MS"/>
          <w:b/>
          <w:bCs/>
        </w:rPr>
        <w:lastRenderedPageBreak/>
        <w:t>Art. 11</w:t>
      </w:r>
      <w:r>
        <w:rPr>
          <w:rFonts w:ascii="Trebuchet MS" w:hAnsi="Trebuchet MS" w:cs="Trebuchet MS"/>
        </w:rPr>
        <w:t>. (1). A</w:t>
      </w:r>
      <w:r w:rsidR="00B47132" w:rsidRPr="006A3D21">
        <w:rPr>
          <w:rFonts w:ascii="Trebuchet MS" w:hAnsi="Trebuchet MS" w:cs="Trebuchet MS"/>
          <w:lang w:val="x-none"/>
        </w:rPr>
        <w:t>jutoarele acordate în cadrul prezentei scheme de minimis constau în sprijin financiar de la bugetul de stat astfel:</w:t>
      </w:r>
    </w:p>
    <w:p w14:paraId="1926C6D5" w14:textId="636C8C7D" w:rsidR="00B47132" w:rsidRPr="006A3D21" w:rsidRDefault="00B47132" w:rsidP="0091764D">
      <w:pPr>
        <w:numPr>
          <w:ilvl w:val="0"/>
          <w:numId w:val="6"/>
        </w:numPr>
        <w:tabs>
          <w:tab w:val="clear" w:pos="720"/>
          <w:tab w:val="num" w:pos="360"/>
        </w:tabs>
        <w:autoSpaceDE w:val="0"/>
        <w:autoSpaceDN w:val="0"/>
        <w:adjustRightInd w:val="0"/>
        <w:spacing w:after="165" w:line="254" w:lineRule="auto"/>
        <w:ind w:left="0" w:firstLine="0"/>
        <w:jc w:val="both"/>
        <w:rPr>
          <w:rFonts w:ascii="Trebuchet MS" w:hAnsi="Trebuchet MS" w:cs="Trebuchet MS"/>
          <w:lang w:val="x-none"/>
        </w:rPr>
      </w:pPr>
      <w:r w:rsidRPr="006A3D21">
        <w:rPr>
          <w:rFonts w:ascii="Trebuchet MS" w:hAnsi="Trebuchet MS" w:cs="Trebuchet MS"/>
          <w:lang w:val="x-none"/>
        </w:rPr>
        <w:t>40 euro pentru fiecare turist străin care a achiziţionat şi plătit, în anul anterior depunerii, printr-o agenţie organizatoare de turism de incoming în România, direct sau printr-un partener extern, un sejur turistic sau circuit de cel puţin 4 nopţi de cazare în România;</w:t>
      </w:r>
    </w:p>
    <w:p w14:paraId="7FA6A0B5" w14:textId="56567A17" w:rsidR="00B47132" w:rsidRPr="006A3D21" w:rsidRDefault="00B47132" w:rsidP="0091764D">
      <w:pPr>
        <w:numPr>
          <w:ilvl w:val="0"/>
          <w:numId w:val="6"/>
        </w:numPr>
        <w:tabs>
          <w:tab w:val="clear" w:pos="720"/>
          <w:tab w:val="num" w:pos="360"/>
        </w:tabs>
        <w:autoSpaceDE w:val="0"/>
        <w:autoSpaceDN w:val="0"/>
        <w:adjustRightInd w:val="0"/>
        <w:spacing w:after="165" w:line="254" w:lineRule="auto"/>
        <w:ind w:left="0" w:firstLine="0"/>
        <w:jc w:val="both"/>
        <w:rPr>
          <w:rFonts w:ascii="Trebuchet MS" w:hAnsi="Trebuchet MS" w:cs="Trebuchet MS"/>
          <w:lang w:val="x-none"/>
        </w:rPr>
      </w:pPr>
      <w:r w:rsidRPr="006A3D21">
        <w:rPr>
          <w:rFonts w:ascii="Trebuchet MS" w:hAnsi="Trebuchet MS" w:cs="Trebuchet MS"/>
          <w:lang w:val="x-none"/>
        </w:rPr>
        <w:t>Suplimentar 2 euro pentru fiecare noapte petrecută în plus, peste cele 4 de la lit a), în cadru</w:t>
      </w:r>
      <w:r w:rsidR="00A22B72">
        <w:rPr>
          <w:rFonts w:ascii="Trebuchet MS" w:hAnsi="Trebuchet MS" w:cs="Trebuchet MS"/>
        </w:rPr>
        <w:t>l</w:t>
      </w:r>
      <w:r w:rsidRPr="006A3D21">
        <w:rPr>
          <w:rFonts w:ascii="Trebuchet MS" w:hAnsi="Trebuchet MS" w:cs="Trebuchet MS"/>
          <w:lang w:val="x-none"/>
        </w:rPr>
        <w:t xml:space="preserve"> aceluiași sejur sau circuit turistic;</w:t>
      </w:r>
    </w:p>
    <w:p w14:paraId="36703CF6" w14:textId="1A9880AD" w:rsidR="00B47132" w:rsidRPr="006A3D21" w:rsidRDefault="00131715" w:rsidP="00F7796F">
      <w:pPr>
        <w:autoSpaceDE w:val="0"/>
        <w:autoSpaceDN w:val="0"/>
        <w:adjustRightInd w:val="0"/>
        <w:spacing w:after="165" w:line="254" w:lineRule="auto"/>
        <w:jc w:val="both"/>
        <w:rPr>
          <w:rFonts w:ascii="Trebuchet MS" w:hAnsi="Trebuchet MS" w:cs="Courier New"/>
          <w:lang w:val="x-none"/>
        </w:rPr>
      </w:pPr>
      <w:r>
        <w:rPr>
          <w:rFonts w:ascii="Trebuchet MS" w:hAnsi="Trebuchet MS" w:cs="Trebuchet MS"/>
        </w:rPr>
        <w:t xml:space="preserve">(2). </w:t>
      </w:r>
      <w:r w:rsidR="00B47132" w:rsidRPr="006A3D21">
        <w:rPr>
          <w:rFonts w:ascii="Trebuchet MS" w:hAnsi="Trebuchet MS" w:cs="Trebuchet MS"/>
          <w:lang w:val="x-none"/>
        </w:rPr>
        <w:t xml:space="preserve">Operatorii economici beneficiari vor depune trimestrial documentele în vederea obţinerii ajutorului de minimis, pentru </w:t>
      </w:r>
      <w:r w:rsidR="001F576C" w:rsidRPr="006A3D21">
        <w:rPr>
          <w:rFonts w:ascii="Trebuchet MS" w:hAnsi="Trebuchet MS" w:cs="Trebuchet MS"/>
        </w:rPr>
        <w:t>tri</w:t>
      </w:r>
      <w:r w:rsidR="00B47132" w:rsidRPr="006A3D21">
        <w:rPr>
          <w:rFonts w:ascii="Trebuchet MS" w:hAnsi="Trebuchet MS" w:cs="Trebuchet MS"/>
          <w:lang w:val="x-none"/>
        </w:rPr>
        <w:t>mestrul I până la data de 1 mai, pentru trimestrul II până la data de 1 august, pentru trimestrul III până la data de 1 noiembrie, pentru trimestrul IV până la data de 1 februarie a anului următor</w:t>
      </w:r>
      <w:r w:rsidR="00B47132" w:rsidRPr="006A3D21">
        <w:rPr>
          <w:rFonts w:ascii="Trebuchet MS" w:hAnsi="Trebuchet MS" w:cs="Courier New"/>
          <w:lang w:val="x-none"/>
        </w:rPr>
        <w:t>.</w:t>
      </w:r>
    </w:p>
    <w:p w14:paraId="0ADF70ED" w14:textId="77FF899E" w:rsidR="00B47132" w:rsidRPr="006A3D21" w:rsidRDefault="00131715" w:rsidP="00F7796F">
      <w:pPr>
        <w:autoSpaceDE w:val="0"/>
        <w:autoSpaceDN w:val="0"/>
        <w:adjustRightInd w:val="0"/>
        <w:spacing w:after="165" w:line="254" w:lineRule="auto"/>
        <w:jc w:val="both"/>
        <w:rPr>
          <w:rFonts w:ascii="Trebuchet MS" w:hAnsi="Trebuchet MS" w:cs="Trebuchet MS"/>
          <w:lang w:val="x-none"/>
        </w:rPr>
      </w:pPr>
      <w:r>
        <w:rPr>
          <w:rFonts w:ascii="Trebuchet MS" w:hAnsi="Trebuchet MS" w:cs="Trebuchet MS"/>
        </w:rPr>
        <w:t xml:space="preserve">(3). </w:t>
      </w:r>
      <w:r w:rsidR="00B47132" w:rsidRPr="006A3D21">
        <w:rPr>
          <w:rFonts w:ascii="Trebuchet MS" w:hAnsi="Trebuchet MS" w:cs="Trebuchet MS"/>
          <w:lang w:val="x-none"/>
        </w:rPr>
        <w:t>Se vor lua în</w:t>
      </w:r>
      <w:r w:rsidR="00041697">
        <w:rPr>
          <w:rFonts w:ascii="Trebuchet MS" w:hAnsi="Trebuchet MS" w:cs="Trebuchet MS"/>
          <w:lang w:val="x-none"/>
        </w:rPr>
        <w:t xml:space="preserve"> considerare doar turiștii ale</w:t>
      </w:r>
      <w:r w:rsidR="00C128E1" w:rsidRPr="00A22B72">
        <w:rPr>
          <w:rFonts w:ascii="Trebuchet MS" w:hAnsi="Trebuchet MS" w:cs="Trebuchet MS"/>
          <w:lang w:val="it-IT"/>
        </w:rPr>
        <w:t xml:space="preserve"> c</w:t>
      </w:r>
      <w:r w:rsidR="00B47132" w:rsidRPr="006A3D21">
        <w:rPr>
          <w:rFonts w:ascii="Trebuchet MS" w:hAnsi="Trebuchet MS" w:cs="Trebuchet MS"/>
          <w:lang w:val="x-none"/>
        </w:rPr>
        <w:t xml:space="preserve">ăror sejururi sau circuite sunt finalizate în cursul </w:t>
      </w:r>
      <w:r w:rsidR="00A22B72">
        <w:rPr>
          <w:rFonts w:ascii="Trebuchet MS" w:hAnsi="Trebuchet MS" w:cs="Trebuchet MS"/>
        </w:rPr>
        <w:t>fiecărui trimestru</w:t>
      </w:r>
    </w:p>
    <w:p w14:paraId="38FBF97B" w14:textId="60336B88" w:rsidR="00B47132" w:rsidRPr="006A3D21" w:rsidRDefault="00131715" w:rsidP="00F7796F">
      <w:pPr>
        <w:autoSpaceDE w:val="0"/>
        <w:autoSpaceDN w:val="0"/>
        <w:adjustRightInd w:val="0"/>
        <w:spacing w:after="165" w:line="254" w:lineRule="auto"/>
        <w:jc w:val="both"/>
        <w:rPr>
          <w:rFonts w:ascii="Trebuchet MS" w:hAnsi="Trebuchet MS" w:cs="Trebuchet MS"/>
          <w:lang w:val="x-none"/>
        </w:rPr>
      </w:pPr>
      <w:r>
        <w:rPr>
          <w:rFonts w:ascii="Trebuchet MS" w:hAnsi="Trebuchet MS" w:cs="Trebuchet MS"/>
        </w:rPr>
        <w:t xml:space="preserve">(4). </w:t>
      </w:r>
      <w:r w:rsidR="00B47132" w:rsidRPr="006A3D21">
        <w:rPr>
          <w:rFonts w:ascii="Trebuchet MS" w:hAnsi="Trebuchet MS" w:cs="Trebuchet MS"/>
          <w:lang w:val="x-none"/>
        </w:rPr>
        <w:t>Documentele în baza cărora se va face calculul ajutorului de minimis acordat sunt:</w:t>
      </w:r>
    </w:p>
    <w:p w14:paraId="359EC52B" w14:textId="0484873A" w:rsidR="00B47132" w:rsidRPr="006A3D21" w:rsidRDefault="00B47132" w:rsidP="0091764D">
      <w:pPr>
        <w:numPr>
          <w:ilvl w:val="0"/>
          <w:numId w:val="5"/>
        </w:numPr>
        <w:tabs>
          <w:tab w:val="num" w:pos="360"/>
        </w:tabs>
        <w:autoSpaceDE w:val="0"/>
        <w:autoSpaceDN w:val="0"/>
        <w:adjustRightInd w:val="0"/>
        <w:spacing w:after="165" w:line="254" w:lineRule="auto"/>
        <w:ind w:left="0" w:firstLine="0"/>
        <w:jc w:val="both"/>
        <w:rPr>
          <w:rFonts w:ascii="Trebuchet MS" w:hAnsi="Trebuchet MS" w:cs="Trebuchet MS"/>
          <w:color w:val="FF0000"/>
          <w:lang w:val="x-none"/>
        </w:rPr>
      </w:pPr>
      <w:r w:rsidRPr="006A3D21">
        <w:rPr>
          <w:rFonts w:ascii="Trebuchet MS" w:hAnsi="Trebuchet MS" w:cs="Trebuchet MS"/>
          <w:lang w:val="x-none"/>
        </w:rPr>
        <w:t xml:space="preserve">Contractul cu partenerul extern din care să reiasă numărul de turiști străini </w:t>
      </w:r>
      <w:r w:rsidR="0044390F" w:rsidRPr="006A3D21">
        <w:rPr>
          <w:rFonts w:ascii="Trebuchet MS" w:hAnsi="Trebuchet MS" w:cs="Trebuchet MS"/>
          <w:lang w:val="en-GB"/>
        </w:rPr>
        <w:t>(inclusiv traducerea lui</w:t>
      </w:r>
      <w:r w:rsidR="00041697">
        <w:rPr>
          <w:rFonts w:ascii="Trebuchet MS" w:hAnsi="Trebuchet MS" w:cs="Trebuchet MS"/>
          <w:lang w:val="en-GB"/>
        </w:rPr>
        <w:t xml:space="preserve"> asumat prin semnatură, nume și prenume în clar</w:t>
      </w:r>
      <w:r w:rsidR="0044390F" w:rsidRPr="006A3D21">
        <w:rPr>
          <w:rFonts w:ascii="Trebuchet MS" w:hAnsi="Trebuchet MS" w:cs="Trebuchet MS"/>
          <w:lang w:val="en-GB"/>
        </w:rPr>
        <w:t>)</w:t>
      </w:r>
    </w:p>
    <w:p w14:paraId="26FEC22A" w14:textId="6B4469C6" w:rsidR="0044390F" w:rsidRPr="00041697" w:rsidRDefault="00B47132" w:rsidP="0091764D">
      <w:pPr>
        <w:numPr>
          <w:ilvl w:val="0"/>
          <w:numId w:val="5"/>
        </w:numPr>
        <w:tabs>
          <w:tab w:val="num" w:pos="360"/>
        </w:tabs>
        <w:autoSpaceDE w:val="0"/>
        <w:autoSpaceDN w:val="0"/>
        <w:adjustRightInd w:val="0"/>
        <w:spacing w:after="165" w:line="254" w:lineRule="auto"/>
        <w:ind w:left="0" w:firstLine="0"/>
        <w:jc w:val="both"/>
        <w:rPr>
          <w:rFonts w:ascii="Trebuchet MS" w:hAnsi="Trebuchet MS" w:cs="Trebuchet MS"/>
          <w:lang w:val="x-none"/>
        </w:rPr>
      </w:pPr>
      <w:r w:rsidRPr="006A3D21">
        <w:rPr>
          <w:rFonts w:ascii="Trebuchet MS" w:hAnsi="Trebuchet MS" w:cs="Trebuchet MS"/>
          <w:lang w:val="x-none"/>
        </w:rPr>
        <w:t>Contractele cu turiștii străini dacă sunt contractați în mod direct</w:t>
      </w:r>
      <w:r w:rsidR="00A778B7">
        <w:rPr>
          <w:rFonts w:ascii="Trebuchet MS" w:hAnsi="Trebuchet MS" w:cs="Trebuchet MS"/>
        </w:rPr>
        <w:t xml:space="preserve"> </w:t>
      </w:r>
      <w:r w:rsidR="0044390F" w:rsidRPr="006A3D21">
        <w:rPr>
          <w:rFonts w:ascii="Trebuchet MS" w:hAnsi="Trebuchet MS" w:cs="Trebuchet MS"/>
          <w:lang w:val="en-GB"/>
        </w:rPr>
        <w:t xml:space="preserve">(inclusiv traducerea </w:t>
      </w:r>
      <w:r w:rsidR="00A22B72">
        <w:rPr>
          <w:rFonts w:ascii="Trebuchet MS" w:hAnsi="Trebuchet MS" w:cs="Trebuchet MS"/>
          <w:lang w:val="en-GB"/>
        </w:rPr>
        <w:t>lor</w:t>
      </w:r>
      <w:r w:rsidR="00A22B72" w:rsidRPr="00041697">
        <w:rPr>
          <w:rFonts w:ascii="Trebuchet MS" w:hAnsi="Trebuchet MS" w:cs="Trebuchet MS"/>
          <w:lang w:val="en-GB"/>
        </w:rPr>
        <w:t xml:space="preserve"> </w:t>
      </w:r>
      <w:r w:rsidR="00041697">
        <w:rPr>
          <w:rFonts w:ascii="Trebuchet MS" w:hAnsi="Trebuchet MS" w:cs="Trebuchet MS"/>
          <w:lang w:val="en-GB"/>
        </w:rPr>
        <w:t>asumat</w:t>
      </w:r>
      <w:r w:rsidR="00AA1CD5">
        <w:rPr>
          <w:rFonts w:ascii="Trebuchet MS" w:hAnsi="Trebuchet MS" w:cs="Trebuchet MS"/>
          <w:lang w:val="en-GB"/>
        </w:rPr>
        <w:t>ă</w:t>
      </w:r>
      <w:r w:rsidR="00041697">
        <w:rPr>
          <w:rFonts w:ascii="Trebuchet MS" w:hAnsi="Trebuchet MS" w:cs="Trebuchet MS"/>
          <w:lang w:val="en-GB"/>
        </w:rPr>
        <w:t xml:space="preserve"> prin semnatură, nume și prenume în clar</w:t>
      </w:r>
      <w:r w:rsidR="0044390F" w:rsidRPr="006A3D21">
        <w:rPr>
          <w:rFonts w:ascii="Trebuchet MS" w:hAnsi="Trebuchet MS" w:cs="Trebuchet MS"/>
          <w:lang w:val="en-GB"/>
        </w:rPr>
        <w:t>)</w:t>
      </w:r>
    </w:p>
    <w:p w14:paraId="166B79EF" w14:textId="3A9AC97D" w:rsidR="00041697" w:rsidRPr="006A3D21" w:rsidRDefault="00041697" w:rsidP="0091764D">
      <w:pPr>
        <w:numPr>
          <w:ilvl w:val="0"/>
          <w:numId w:val="5"/>
        </w:numPr>
        <w:tabs>
          <w:tab w:val="num" w:pos="360"/>
        </w:tabs>
        <w:autoSpaceDE w:val="0"/>
        <w:autoSpaceDN w:val="0"/>
        <w:adjustRightInd w:val="0"/>
        <w:spacing w:after="165" w:line="254" w:lineRule="auto"/>
        <w:ind w:left="0" w:firstLine="0"/>
        <w:jc w:val="both"/>
        <w:rPr>
          <w:rFonts w:ascii="Trebuchet MS" w:hAnsi="Trebuchet MS" w:cs="Trebuchet MS"/>
          <w:lang w:val="x-none"/>
        </w:rPr>
      </w:pPr>
      <w:r w:rsidRPr="00A778B7">
        <w:rPr>
          <w:rFonts w:ascii="Trebuchet MS" w:hAnsi="Trebuchet MS" w:cs="Trebuchet MS"/>
          <w:lang w:val="fr-FR"/>
        </w:rPr>
        <w:t>Voucherul eliberat de către agenție, semnat și ștampilat de către unitatea de cazare.</w:t>
      </w:r>
    </w:p>
    <w:p w14:paraId="6FF22EFD" w14:textId="5F30A44A" w:rsidR="00BE3A46" w:rsidRDefault="0044390F" w:rsidP="00F7796F">
      <w:pPr>
        <w:numPr>
          <w:ilvl w:val="0"/>
          <w:numId w:val="5"/>
        </w:numPr>
        <w:tabs>
          <w:tab w:val="num" w:pos="0"/>
          <w:tab w:val="num" w:pos="360"/>
        </w:tabs>
        <w:autoSpaceDE w:val="0"/>
        <w:autoSpaceDN w:val="0"/>
        <w:adjustRightInd w:val="0"/>
        <w:spacing w:after="165" w:line="254" w:lineRule="auto"/>
        <w:ind w:left="0" w:firstLine="0"/>
        <w:jc w:val="both"/>
        <w:rPr>
          <w:rFonts w:ascii="Trebuchet MS" w:hAnsi="Trebuchet MS" w:cs="Trebuchet MS"/>
          <w:color w:val="FF0000"/>
          <w:lang w:val="x-none"/>
        </w:rPr>
      </w:pPr>
      <w:r w:rsidRPr="006A3D21">
        <w:rPr>
          <w:rFonts w:ascii="Trebuchet MS" w:hAnsi="Trebuchet MS" w:cs="Trebuchet MS"/>
          <w:lang w:val="en-GB"/>
        </w:rPr>
        <w:t>Dovada</w:t>
      </w:r>
      <w:r w:rsidR="00B47132" w:rsidRPr="006A3D21">
        <w:rPr>
          <w:rFonts w:ascii="Trebuchet MS" w:hAnsi="Trebuchet MS" w:cs="Trebuchet MS"/>
          <w:lang w:val="x-none"/>
        </w:rPr>
        <w:t xml:space="preserve"> prestării serviciilor de cazare de către cel care le-a prestat efectiv (structura de cazare) și numărul exact de turiști</w:t>
      </w:r>
      <w:r w:rsidR="00A778B7">
        <w:rPr>
          <w:rFonts w:ascii="Trebuchet MS" w:hAnsi="Trebuchet MS" w:cs="Trebuchet MS"/>
        </w:rPr>
        <w:t xml:space="preserve"> </w:t>
      </w:r>
      <w:r w:rsidRPr="006A3D21">
        <w:rPr>
          <w:rFonts w:ascii="Trebuchet MS" w:hAnsi="Trebuchet MS" w:cs="Trebuchet MS"/>
          <w:lang w:val="en-GB"/>
        </w:rPr>
        <w:t>(ro</w:t>
      </w:r>
      <w:r w:rsidR="00A778B7">
        <w:rPr>
          <w:rFonts w:ascii="Trebuchet MS" w:hAnsi="Trebuchet MS" w:cs="Trebuchet MS"/>
          <w:lang w:val="en-GB"/>
        </w:rPr>
        <w:t>o</w:t>
      </w:r>
      <w:r w:rsidRPr="006A3D21">
        <w:rPr>
          <w:rFonts w:ascii="Trebuchet MS" w:hAnsi="Trebuchet MS" w:cs="Trebuchet MS"/>
          <w:lang w:val="en-GB"/>
        </w:rPr>
        <w:t xml:space="preserve">ming list </w:t>
      </w:r>
      <w:r w:rsidR="00041697">
        <w:rPr>
          <w:rFonts w:ascii="Trebuchet MS" w:hAnsi="Trebuchet MS" w:cs="Trebuchet MS"/>
          <w:lang w:val="en-GB"/>
        </w:rPr>
        <w:t xml:space="preserve">semnat și ștampilat </w:t>
      </w:r>
      <w:r w:rsidRPr="006A3D21">
        <w:rPr>
          <w:rFonts w:ascii="Trebuchet MS" w:hAnsi="Trebuchet MS" w:cs="Trebuchet MS"/>
          <w:lang w:val="en-GB"/>
        </w:rPr>
        <w:t>prestator</w:t>
      </w:r>
      <w:r w:rsidR="0091764D" w:rsidRPr="006A3D21">
        <w:rPr>
          <w:rFonts w:ascii="Trebuchet MS" w:hAnsi="Trebuchet MS" w:cs="Trebuchet MS"/>
          <w:lang w:val="en-GB"/>
        </w:rPr>
        <w:t>)</w:t>
      </w:r>
      <w:r w:rsidR="00A778B7">
        <w:rPr>
          <w:rFonts w:ascii="Trebuchet MS" w:hAnsi="Trebuchet MS" w:cs="Trebuchet MS"/>
          <w:lang w:val="en-GB"/>
        </w:rPr>
        <w:t>.</w:t>
      </w:r>
    </w:p>
    <w:p w14:paraId="224ADA33" w14:textId="52803315" w:rsidR="00BE3A46" w:rsidRPr="00F7796F" w:rsidRDefault="00BE3A46" w:rsidP="00F7796F">
      <w:pPr>
        <w:tabs>
          <w:tab w:val="num" w:pos="1800"/>
        </w:tabs>
        <w:autoSpaceDE w:val="0"/>
        <w:autoSpaceDN w:val="0"/>
        <w:adjustRightInd w:val="0"/>
        <w:spacing w:after="165" w:line="254" w:lineRule="auto"/>
        <w:jc w:val="both"/>
        <w:rPr>
          <w:rFonts w:ascii="Trebuchet MS" w:hAnsi="Trebuchet MS" w:cs="Trebuchet MS"/>
        </w:rPr>
      </w:pPr>
      <w:r w:rsidRPr="00F7796F">
        <w:rPr>
          <w:rFonts w:ascii="Trebuchet MS" w:hAnsi="Trebuchet MS" w:cs="Trebuchet MS"/>
        </w:rPr>
        <w:t xml:space="preserve">(5). </w:t>
      </w:r>
      <w:r>
        <w:rPr>
          <w:rFonts w:ascii="Trebuchet MS" w:hAnsi="Trebuchet MS" w:cs="Trebuchet MS"/>
        </w:rPr>
        <w:t xml:space="preserve">Cheltuielile prevăzute la art.11.(1) se vor deconta </w:t>
      </w:r>
      <w:r>
        <w:rPr>
          <w:rFonts w:ascii="Trebuchet MS" w:hAnsi="Trebuchet MS" w:cs="Trebuchet MS"/>
          <w:lang w:val="x-none"/>
        </w:rPr>
        <w:t>o</w:t>
      </w:r>
      <w:r w:rsidRPr="006A3D21">
        <w:rPr>
          <w:rFonts w:ascii="Trebuchet MS" w:hAnsi="Trebuchet MS" w:cs="Trebuchet MS"/>
          <w:lang w:val="x-none"/>
        </w:rPr>
        <w:t>peratori</w:t>
      </w:r>
      <w:r>
        <w:rPr>
          <w:rFonts w:ascii="Trebuchet MS" w:hAnsi="Trebuchet MS" w:cs="Trebuchet MS"/>
        </w:rPr>
        <w:t>lor</w:t>
      </w:r>
      <w:r w:rsidRPr="006A3D21">
        <w:rPr>
          <w:rFonts w:ascii="Trebuchet MS" w:hAnsi="Trebuchet MS" w:cs="Trebuchet MS"/>
          <w:lang w:val="x-none"/>
        </w:rPr>
        <w:t xml:space="preserve"> economici beneficiari</w:t>
      </w:r>
      <w:r>
        <w:rPr>
          <w:rFonts w:ascii="Trebuchet MS" w:hAnsi="Trebuchet MS" w:cs="Trebuchet MS"/>
        </w:rPr>
        <w:t>, pe baza documentelor justificative prevăzute la punctul (4), în termen de 30 de zile lucrătoare de la depunerea lor.</w:t>
      </w:r>
    </w:p>
    <w:p w14:paraId="6D03C2BB" w14:textId="2867EA4A" w:rsidR="0044390F" w:rsidRPr="00F7796F" w:rsidRDefault="0091764D" w:rsidP="00F7796F">
      <w:pPr>
        <w:tabs>
          <w:tab w:val="left" w:pos="0"/>
        </w:tabs>
        <w:spacing w:before="120" w:after="120" w:line="260" w:lineRule="exact"/>
        <w:rPr>
          <w:rFonts w:ascii="Trebuchet MS" w:hAnsi="Trebuchet MS"/>
          <w:bCs/>
        </w:rPr>
      </w:pPr>
      <w:r w:rsidRPr="00F7796F">
        <w:rPr>
          <w:rFonts w:ascii="Trebuchet MS" w:hAnsi="Trebuchet MS"/>
          <w:bCs/>
        </w:rPr>
        <w:t>Art</w:t>
      </w:r>
      <w:r w:rsidR="00FE334E" w:rsidRPr="00F7796F">
        <w:rPr>
          <w:rFonts w:ascii="Trebuchet MS" w:hAnsi="Trebuchet MS"/>
          <w:bCs/>
        </w:rPr>
        <w:t>.</w:t>
      </w:r>
      <w:r w:rsidRPr="00F7796F">
        <w:rPr>
          <w:rFonts w:ascii="Trebuchet MS" w:hAnsi="Trebuchet MS"/>
          <w:bCs/>
        </w:rPr>
        <w:t>1</w:t>
      </w:r>
      <w:r w:rsidR="00FE334E" w:rsidRPr="00F7796F">
        <w:rPr>
          <w:rFonts w:ascii="Trebuchet MS" w:hAnsi="Trebuchet MS"/>
          <w:bCs/>
        </w:rPr>
        <w:t xml:space="preserve">2. </w:t>
      </w:r>
      <w:r w:rsidR="0044390F" w:rsidRPr="00F7796F">
        <w:rPr>
          <w:rFonts w:ascii="Trebuchet MS" w:hAnsi="Trebuchet MS"/>
          <w:bCs/>
        </w:rPr>
        <w:t>Procedura de înscriere în Program</w:t>
      </w:r>
    </w:p>
    <w:p w14:paraId="44527A84" w14:textId="133C30B9" w:rsidR="0044390F" w:rsidRPr="006A3D21" w:rsidRDefault="0044390F" w:rsidP="006A3D21">
      <w:pPr>
        <w:tabs>
          <w:tab w:val="left" w:pos="0"/>
        </w:tabs>
        <w:autoSpaceDE w:val="0"/>
        <w:autoSpaceDN w:val="0"/>
        <w:adjustRightInd w:val="0"/>
        <w:spacing w:before="120" w:after="120" w:line="260" w:lineRule="exact"/>
        <w:ind w:left="14" w:hanging="14"/>
        <w:jc w:val="both"/>
        <w:rPr>
          <w:rStyle w:val="Hyperlink"/>
          <w:rFonts w:ascii="Trebuchet MS" w:hAnsi="Trebuchet MS"/>
          <w:color w:val="auto"/>
        </w:rPr>
      </w:pPr>
      <w:r w:rsidRPr="006A3D21">
        <w:rPr>
          <w:rFonts w:ascii="Trebuchet MS" w:hAnsi="Trebuchet MS"/>
          <w:b/>
        </w:rPr>
        <w:t>1)</w:t>
      </w:r>
      <w:r w:rsidRPr="006A3D21">
        <w:rPr>
          <w:rFonts w:ascii="Trebuchet MS" w:hAnsi="Trebuchet MS"/>
        </w:rPr>
        <w:t xml:space="preserve"> Înscrierea în Program, creare profil, user, parolă și completarea </w:t>
      </w:r>
      <w:r w:rsidR="003A1914" w:rsidRPr="00F7796F">
        <w:rPr>
          <w:rFonts w:ascii="Trebuchet MS" w:hAnsi="Trebuchet MS"/>
        </w:rPr>
        <w:t xml:space="preserve">electronică a </w:t>
      </w:r>
      <w:r w:rsidR="00B464EE" w:rsidRPr="00F7796F">
        <w:rPr>
          <w:rFonts w:ascii="Trebuchet MS" w:hAnsi="Trebuchet MS"/>
        </w:rPr>
        <w:t xml:space="preserve">documentelor </w:t>
      </w:r>
      <w:r w:rsidRPr="006A3D21">
        <w:rPr>
          <w:rFonts w:ascii="Trebuchet MS" w:hAnsi="Trebuchet MS"/>
        </w:rPr>
        <w:t xml:space="preserve">(Anexa 1) în vederea obținerii </w:t>
      </w:r>
      <w:r w:rsidR="00B464EE">
        <w:rPr>
          <w:rFonts w:ascii="Trebuchet MS" w:hAnsi="Trebuchet MS"/>
        </w:rPr>
        <w:t>decontării</w:t>
      </w:r>
      <w:r w:rsidR="00B464EE" w:rsidRPr="006A3D21">
        <w:rPr>
          <w:rFonts w:ascii="Trebuchet MS" w:hAnsi="Trebuchet MS"/>
        </w:rPr>
        <w:t xml:space="preserve"> </w:t>
      </w:r>
      <w:r w:rsidRPr="006A3D21">
        <w:rPr>
          <w:rFonts w:ascii="Trebuchet MS" w:hAnsi="Trebuchet MS"/>
        </w:rPr>
        <w:t>se fac on-line pe link-ul https://</w:t>
      </w:r>
      <w:r w:rsidR="00B42134" w:rsidRPr="006A3D21">
        <w:rPr>
          <w:rFonts w:ascii="Trebuchet MS" w:hAnsi="Trebuchet MS"/>
        </w:rPr>
        <w:t>______________</w:t>
      </w:r>
      <w:r w:rsidRPr="006A3D21">
        <w:rPr>
          <w:rStyle w:val="Hyperlink"/>
          <w:rFonts w:ascii="Trebuchet MS" w:hAnsi="Trebuchet MS"/>
          <w:color w:val="auto"/>
        </w:rPr>
        <w:t xml:space="preserve"> </w:t>
      </w:r>
    </w:p>
    <w:p w14:paraId="2B32FA16" w14:textId="0725E155" w:rsidR="0044390F" w:rsidRPr="006A3D21" w:rsidRDefault="0044390F" w:rsidP="006A3D21">
      <w:pPr>
        <w:tabs>
          <w:tab w:val="left" w:pos="0"/>
        </w:tabs>
        <w:autoSpaceDE w:val="0"/>
        <w:autoSpaceDN w:val="0"/>
        <w:adjustRightInd w:val="0"/>
        <w:spacing w:before="120" w:after="120" w:line="260" w:lineRule="exact"/>
        <w:ind w:left="14"/>
        <w:jc w:val="both"/>
        <w:rPr>
          <w:rStyle w:val="Hyperlink"/>
          <w:rFonts w:ascii="Trebuchet MS" w:hAnsi="Trebuchet MS"/>
          <w:color w:val="auto"/>
          <w:u w:val="none"/>
        </w:rPr>
      </w:pPr>
      <w:r w:rsidRPr="006A3D21">
        <w:rPr>
          <w:rStyle w:val="Hyperlink"/>
          <w:rFonts w:ascii="Trebuchet MS" w:hAnsi="Trebuchet MS"/>
          <w:b/>
          <w:color w:val="auto"/>
          <w:u w:val="none"/>
        </w:rPr>
        <w:t>(2)</w:t>
      </w:r>
      <w:r w:rsidRPr="006A3D21">
        <w:rPr>
          <w:rStyle w:val="Hyperlink"/>
          <w:rFonts w:ascii="Trebuchet MS" w:hAnsi="Trebuchet MS"/>
          <w:color w:val="auto"/>
          <w:u w:val="none"/>
        </w:rPr>
        <w:t xml:space="preserve"> Aplicanții au obligația de a urmări permanent contul creat la înscriere în aplicația informatică, adresa de e-mail folosită la înscriere, precum și informațiile referitoare la măsura de sprijin postate pe site-ul ministerului pe toată perioada de implementare (înscriere, verificare, clarificări, depunere documente decont, încărcare documente cheltuieli, efectuare plăți, monitorizare, raportare).</w:t>
      </w:r>
    </w:p>
    <w:p w14:paraId="5DB0F98E" w14:textId="351CCD36" w:rsidR="0044390F" w:rsidRPr="006A3D21" w:rsidRDefault="0044390F" w:rsidP="006A3D21">
      <w:pPr>
        <w:tabs>
          <w:tab w:val="left" w:pos="0"/>
        </w:tabs>
        <w:autoSpaceDE w:val="0"/>
        <w:autoSpaceDN w:val="0"/>
        <w:adjustRightInd w:val="0"/>
        <w:spacing w:before="120" w:after="120" w:line="260" w:lineRule="exact"/>
        <w:ind w:left="14" w:hanging="14"/>
        <w:jc w:val="both"/>
        <w:rPr>
          <w:rStyle w:val="Hyperlink"/>
          <w:rFonts w:ascii="Trebuchet MS" w:hAnsi="Trebuchet MS"/>
          <w:color w:val="auto"/>
          <w:u w:val="none"/>
        </w:rPr>
      </w:pPr>
      <w:r w:rsidRPr="006A3D21">
        <w:rPr>
          <w:rStyle w:val="Hyperlink"/>
          <w:rFonts w:ascii="Trebuchet MS" w:hAnsi="Trebuchet MS"/>
          <w:b/>
          <w:color w:val="auto"/>
          <w:u w:val="none"/>
        </w:rPr>
        <w:t>(3)</w:t>
      </w:r>
      <w:r w:rsidRPr="006A3D21">
        <w:rPr>
          <w:rStyle w:val="Hyperlink"/>
          <w:rFonts w:ascii="Trebuchet MS" w:hAnsi="Trebuchet MS"/>
          <w:color w:val="auto"/>
          <w:u w:val="none"/>
        </w:rPr>
        <w:t xml:space="preserve"> Toată corespondența și transmiterea de anunțuri/ clarificări/ notificări oficiale ce țin de implementarea </w:t>
      </w:r>
      <w:r w:rsidR="00B42134" w:rsidRPr="006A3D21">
        <w:rPr>
          <w:rStyle w:val="Hyperlink"/>
          <w:rFonts w:ascii="Trebuchet MS" w:hAnsi="Trebuchet MS"/>
          <w:color w:val="auto"/>
          <w:u w:val="none"/>
        </w:rPr>
        <w:t>Schemei</w:t>
      </w:r>
      <w:r w:rsidRPr="006A3D21">
        <w:rPr>
          <w:rStyle w:val="Hyperlink"/>
          <w:rFonts w:ascii="Trebuchet MS" w:hAnsi="Trebuchet MS"/>
          <w:color w:val="auto"/>
          <w:u w:val="none"/>
        </w:rPr>
        <w:t xml:space="preserve"> vor avea loc electronic prin intermediul aplicației informatice de înscriere și gestiune a schemei de ajutor, drept pentru care aplicanții au obligația de a verifica permanent contul din aplicația informatică pentru a se asigura de respectarea termenelor procedurale de răspuns.</w:t>
      </w:r>
    </w:p>
    <w:p w14:paraId="69629513" w14:textId="576A9CAD" w:rsidR="005438AC" w:rsidRPr="006A3D21" w:rsidRDefault="004C7D7F" w:rsidP="00F7796F">
      <w:pPr>
        <w:tabs>
          <w:tab w:val="left" w:pos="0"/>
        </w:tabs>
        <w:spacing w:before="120" w:after="120" w:line="260" w:lineRule="exact"/>
        <w:ind w:left="14"/>
        <w:rPr>
          <w:rFonts w:ascii="Trebuchet MS" w:hAnsi="Trebuchet MS"/>
          <w:b/>
          <w:bCs/>
        </w:rPr>
      </w:pPr>
      <w:r w:rsidRPr="006A3D21">
        <w:rPr>
          <w:rFonts w:ascii="Trebuchet MS" w:hAnsi="Trebuchet MS"/>
          <w:b/>
          <w:bCs/>
        </w:rPr>
        <w:t>Art.1</w:t>
      </w:r>
      <w:r w:rsidR="00FE334E">
        <w:rPr>
          <w:rFonts w:ascii="Trebuchet MS" w:hAnsi="Trebuchet MS"/>
          <w:b/>
          <w:bCs/>
        </w:rPr>
        <w:t>3</w:t>
      </w:r>
      <w:r w:rsidRPr="006A3D21">
        <w:rPr>
          <w:rFonts w:ascii="Trebuchet MS" w:hAnsi="Trebuchet MS"/>
          <w:b/>
          <w:bCs/>
        </w:rPr>
        <w:t>.</w:t>
      </w:r>
      <w:r w:rsidR="005438AC" w:rsidRPr="006A3D21">
        <w:rPr>
          <w:rFonts w:ascii="Trebuchet MS" w:hAnsi="Trebuchet MS"/>
          <w:b/>
          <w:bCs/>
        </w:rPr>
        <w:t>Verificarea și selecția beneficiarilor</w:t>
      </w:r>
    </w:p>
    <w:p w14:paraId="05FDE79A" w14:textId="77777777" w:rsidR="005438AC" w:rsidRPr="006A3D21" w:rsidRDefault="005438AC" w:rsidP="006A3D21">
      <w:pPr>
        <w:tabs>
          <w:tab w:val="left" w:pos="0"/>
        </w:tabs>
        <w:spacing w:before="120" w:after="120" w:line="260" w:lineRule="exact"/>
        <w:ind w:left="14"/>
        <w:jc w:val="both"/>
        <w:rPr>
          <w:rFonts w:ascii="Trebuchet MS" w:hAnsi="Trebuchet MS"/>
          <w:bCs/>
        </w:rPr>
      </w:pPr>
      <w:r w:rsidRPr="006A3D21">
        <w:rPr>
          <w:rFonts w:ascii="Trebuchet MS" w:hAnsi="Trebuchet MS"/>
          <w:b/>
        </w:rPr>
        <w:t>(1)</w:t>
      </w:r>
      <w:r w:rsidRPr="006A3D21">
        <w:rPr>
          <w:rFonts w:ascii="Trebuchet MS" w:hAnsi="Trebuchet MS"/>
        </w:rPr>
        <w:t xml:space="preserve"> În scopul verificării solicitărilor și implementării Programului, în cadrul MAT se va constitui Unitatea de Implementare a Programului, denumită în continuare UIP, al cărei număr de persoane, atribuții și responsabilități vor fi stabilite prin decizia ordonatorului principal de credite. </w:t>
      </w:r>
    </w:p>
    <w:p w14:paraId="78AAAF6C" w14:textId="225C0B73" w:rsidR="005438AC" w:rsidRPr="006A3D21" w:rsidRDefault="004C7D7F" w:rsidP="006A3D21">
      <w:pPr>
        <w:tabs>
          <w:tab w:val="left" w:pos="0"/>
        </w:tabs>
        <w:spacing w:before="120" w:after="120" w:line="260" w:lineRule="exact"/>
        <w:ind w:left="14"/>
        <w:jc w:val="both"/>
        <w:rPr>
          <w:rFonts w:ascii="Trebuchet MS" w:hAnsi="Trebuchet MS"/>
        </w:rPr>
      </w:pPr>
      <w:bookmarkStart w:id="0" w:name="_Hlk98848085"/>
      <w:r w:rsidRPr="006A3D21">
        <w:rPr>
          <w:rFonts w:ascii="Trebuchet MS" w:hAnsi="Trebuchet MS"/>
          <w:b/>
          <w:bCs/>
        </w:rPr>
        <w:t>(2</w:t>
      </w:r>
      <w:r w:rsidR="005438AC" w:rsidRPr="006A3D21">
        <w:rPr>
          <w:rFonts w:ascii="Trebuchet MS" w:hAnsi="Trebuchet MS"/>
          <w:b/>
          <w:bCs/>
        </w:rPr>
        <w:t>)</w:t>
      </w:r>
      <w:r w:rsidR="005438AC" w:rsidRPr="006A3D21">
        <w:rPr>
          <w:rFonts w:ascii="Trebuchet MS" w:hAnsi="Trebuchet MS"/>
        </w:rPr>
        <w:t xml:space="preserve"> Verificarea veridicității informațiilor înscrise în formularul de înscriere, a completării tuturor câmpurilor, a declarațiilor asumate de aplicant, se realizează de către UIP și conduce la admiterea </w:t>
      </w:r>
      <w:r w:rsidR="005438AC" w:rsidRPr="0049004C">
        <w:rPr>
          <w:rFonts w:ascii="Trebuchet MS" w:hAnsi="Trebuchet MS"/>
        </w:rPr>
        <w:t xml:space="preserve">cererii de </w:t>
      </w:r>
      <w:r w:rsidR="003E02BC" w:rsidRPr="0049004C">
        <w:rPr>
          <w:rFonts w:ascii="Trebuchet MS" w:hAnsi="Trebuchet MS"/>
        </w:rPr>
        <w:t>decont</w:t>
      </w:r>
      <w:r w:rsidR="005438AC" w:rsidRPr="006A3D21">
        <w:rPr>
          <w:rFonts w:ascii="Trebuchet MS" w:hAnsi="Trebuchet MS"/>
        </w:rPr>
        <w:t xml:space="preserve"> din formularul de înscriere sau la respingerea acesteia. </w:t>
      </w:r>
    </w:p>
    <w:p w14:paraId="4718B014" w14:textId="11E1D897" w:rsidR="005438AC" w:rsidRPr="006A3D21" w:rsidRDefault="004C7D7F" w:rsidP="006A3D21">
      <w:pPr>
        <w:tabs>
          <w:tab w:val="left" w:pos="0"/>
        </w:tabs>
        <w:spacing w:before="120" w:after="120" w:line="260" w:lineRule="exact"/>
        <w:ind w:left="14"/>
        <w:jc w:val="both"/>
        <w:rPr>
          <w:rFonts w:ascii="Trebuchet MS" w:hAnsi="Trebuchet MS"/>
        </w:rPr>
      </w:pPr>
      <w:r w:rsidRPr="006A3D21">
        <w:rPr>
          <w:rFonts w:ascii="Trebuchet MS" w:hAnsi="Trebuchet MS"/>
          <w:b/>
        </w:rPr>
        <w:lastRenderedPageBreak/>
        <w:t>(3</w:t>
      </w:r>
      <w:r w:rsidR="005438AC" w:rsidRPr="006A3D21">
        <w:rPr>
          <w:rFonts w:ascii="Trebuchet MS" w:hAnsi="Trebuchet MS"/>
          <w:b/>
        </w:rPr>
        <w:t>)</w:t>
      </w:r>
      <w:r w:rsidR="005438AC" w:rsidRPr="006A3D21">
        <w:rPr>
          <w:rFonts w:ascii="Trebuchet MS" w:hAnsi="Trebuchet MS"/>
        </w:rPr>
        <w:t xml:space="preserve"> Verificarea </w:t>
      </w:r>
      <w:r w:rsidR="003E02BC">
        <w:rPr>
          <w:rFonts w:ascii="Trebuchet MS" w:hAnsi="Trebuchet MS"/>
        </w:rPr>
        <w:t>dosarului de decont</w:t>
      </w:r>
      <w:r w:rsidR="00AA1CD5">
        <w:rPr>
          <w:rFonts w:ascii="Trebuchet MS" w:hAnsi="Trebuchet MS"/>
        </w:rPr>
        <w:t xml:space="preserve"> </w:t>
      </w:r>
      <w:r w:rsidR="005438AC" w:rsidRPr="006A3D21">
        <w:rPr>
          <w:rFonts w:ascii="Trebuchet MS" w:hAnsi="Trebuchet MS"/>
        </w:rPr>
        <w:t>(Anexa 1 la procedură) se va face în ordinea numărului RUE</w:t>
      </w:r>
      <w:r w:rsidR="008542BB">
        <w:rPr>
          <w:rFonts w:ascii="Trebuchet MS" w:hAnsi="Trebuchet MS"/>
        </w:rPr>
        <w:t>,</w:t>
      </w:r>
      <w:r w:rsidR="003E02BC" w:rsidRPr="003E02BC">
        <w:rPr>
          <w:rFonts w:ascii="Trebuchet MS" w:hAnsi="Trebuchet MS"/>
        </w:rPr>
        <w:t xml:space="preserve"> pe criteriul primul venit, primul servit </w:t>
      </w:r>
      <w:r w:rsidR="008542BB">
        <w:rPr>
          <w:rFonts w:ascii="Trebuchet MS" w:hAnsi="Trebuchet MS"/>
        </w:rPr>
        <w:t>î</w:t>
      </w:r>
      <w:r w:rsidR="003E02BC" w:rsidRPr="003E02BC">
        <w:rPr>
          <w:rFonts w:ascii="Trebuchet MS" w:hAnsi="Trebuchet MS"/>
        </w:rPr>
        <w:t>n baza</w:t>
      </w:r>
      <w:r w:rsidR="008542BB">
        <w:rPr>
          <w:rFonts w:ascii="Trebuchet MS" w:hAnsi="Trebuchet MS"/>
        </w:rPr>
        <w:t xml:space="preserve"> </w:t>
      </w:r>
      <w:r w:rsidR="003E02BC" w:rsidRPr="003E02BC">
        <w:rPr>
          <w:rFonts w:ascii="Trebuchet MS" w:hAnsi="Trebuchet MS"/>
        </w:rPr>
        <w:t>documenta</w:t>
      </w:r>
      <w:r w:rsidR="008542BB">
        <w:rPr>
          <w:rFonts w:ascii="Trebuchet MS" w:hAnsi="Trebuchet MS"/>
        </w:rPr>
        <w:t>ț</w:t>
      </w:r>
      <w:r w:rsidR="003E02BC" w:rsidRPr="003E02BC">
        <w:rPr>
          <w:rFonts w:ascii="Trebuchet MS" w:hAnsi="Trebuchet MS"/>
        </w:rPr>
        <w:t>iei de decont</w:t>
      </w:r>
      <w:r w:rsidR="003E02BC" w:rsidRPr="006A3D21">
        <w:rPr>
          <w:rFonts w:ascii="Trebuchet MS" w:hAnsi="Trebuchet MS"/>
        </w:rPr>
        <w:t xml:space="preserve"> </w:t>
      </w:r>
      <w:r w:rsidR="005438AC" w:rsidRPr="006A3D21">
        <w:rPr>
          <w:rFonts w:ascii="Trebuchet MS" w:hAnsi="Trebuchet MS"/>
        </w:rPr>
        <w:t xml:space="preserve">și în limita bugetului aprobat. </w:t>
      </w:r>
    </w:p>
    <w:p w14:paraId="1927D432" w14:textId="0BC82EC9" w:rsidR="005438AC" w:rsidRPr="006A3D21" w:rsidRDefault="004C7D7F" w:rsidP="006A3D21">
      <w:pPr>
        <w:tabs>
          <w:tab w:val="left" w:pos="0"/>
        </w:tabs>
        <w:spacing w:before="120" w:after="120" w:line="260" w:lineRule="exact"/>
        <w:ind w:left="14"/>
        <w:jc w:val="both"/>
        <w:rPr>
          <w:rFonts w:ascii="Trebuchet MS" w:hAnsi="Trebuchet MS"/>
          <w:bCs/>
        </w:rPr>
      </w:pPr>
      <w:r w:rsidRPr="006A3D21">
        <w:rPr>
          <w:rFonts w:ascii="Trebuchet MS" w:hAnsi="Trebuchet MS"/>
          <w:b/>
          <w:bCs/>
        </w:rPr>
        <w:t>(4</w:t>
      </w:r>
      <w:r w:rsidR="005438AC" w:rsidRPr="006A3D21">
        <w:rPr>
          <w:rFonts w:ascii="Trebuchet MS" w:hAnsi="Trebuchet MS"/>
          <w:b/>
          <w:bCs/>
        </w:rPr>
        <w:t>)</w:t>
      </w:r>
      <w:r w:rsidR="005438AC" w:rsidRPr="006A3D21">
        <w:rPr>
          <w:rFonts w:ascii="Trebuchet MS" w:hAnsi="Trebuchet MS"/>
        </w:rPr>
        <w:t xml:space="preserve"> În cazul admiterii cererii de finanțare aferentă </w:t>
      </w:r>
      <w:r w:rsidR="003E02BC">
        <w:rPr>
          <w:rFonts w:ascii="Trebuchet MS" w:hAnsi="Trebuchet MS"/>
        </w:rPr>
        <w:t xml:space="preserve">dosarului de decont </w:t>
      </w:r>
      <w:r w:rsidR="005438AC" w:rsidRPr="006A3D21">
        <w:rPr>
          <w:rFonts w:ascii="Trebuchet MS" w:hAnsi="Trebuchet MS"/>
        </w:rPr>
        <w:t xml:space="preserve">se va emite </w:t>
      </w:r>
      <w:r w:rsidR="005438AC" w:rsidRPr="006A3D21">
        <w:rPr>
          <w:rFonts w:ascii="Trebuchet MS" w:hAnsi="Trebuchet MS"/>
          <w:bCs/>
          <w:i/>
        </w:rPr>
        <w:t xml:space="preserve">Decizie privind acceptarea la </w:t>
      </w:r>
      <w:r w:rsidR="00C128E1">
        <w:rPr>
          <w:rFonts w:ascii="Trebuchet MS" w:hAnsi="Trebuchet MS"/>
          <w:bCs/>
          <w:i/>
        </w:rPr>
        <w:t>decontare</w:t>
      </w:r>
      <w:r w:rsidR="005438AC" w:rsidRPr="006A3D21">
        <w:rPr>
          <w:rFonts w:ascii="Trebuchet MS" w:hAnsi="Trebuchet MS"/>
          <w:bCs/>
        </w:rPr>
        <w:t xml:space="preserve"> </w:t>
      </w:r>
      <w:bookmarkStart w:id="1" w:name="_Hlk527452875"/>
      <w:r w:rsidR="005438AC" w:rsidRPr="006A3D21">
        <w:rPr>
          <w:rFonts w:ascii="Trebuchet MS" w:hAnsi="Trebuchet MS"/>
        </w:rPr>
        <w:t>care se transmite</w:t>
      </w:r>
      <w:r w:rsidR="005438AC" w:rsidRPr="006A3D21">
        <w:rPr>
          <w:rFonts w:ascii="Trebuchet MS" w:hAnsi="Trebuchet MS"/>
          <w:bCs/>
        </w:rPr>
        <w:t xml:space="preserve"> automat de către aplicație</w:t>
      </w:r>
      <w:bookmarkEnd w:id="1"/>
      <w:r w:rsidR="005438AC" w:rsidRPr="006A3D21">
        <w:rPr>
          <w:rFonts w:ascii="Trebuchet MS" w:hAnsi="Trebuchet MS"/>
          <w:bCs/>
        </w:rPr>
        <w:t xml:space="preserve"> în contul aplicantului. Aplicanții au obligația de a urmări permanent contul din aplicație și informațiile referitoare la </w:t>
      </w:r>
      <w:r w:rsidR="00B42134" w:rsidRPr="006A3D21">
        <w:rPr>
          <w:rFonts w:ascii="Trebuchet MS" w:hAnsi="Trebuchet MS"/>
          <w:bCs/>
        </w:rPr>
        <w:t>Schemă</w:t>
      </w:r>
      <w:r w:rsidR="005438AC" w:rsidRPr="006A3D21">
        <w:rPr>
          <w:rFonts w:ascii="Trebuchet MS" w:hAnsi="Trebuchet MS"/>
          <w:bCs/>
        </w:rPr>
        <w:t xml:space="preserve"> postate pe site-ul ministerului pentru a se asigura de respectarea termenelor procedurale.</w:t>
      </w:r>
    </w:p>
    <w:p w14:paraId="28044F58" w14:textId="77777777" w:rsidR="005438AC" w:rsidRPr="006A3D21" w:rsidRDefault="004C7D7F" w:rsidP="006A3D21">
      <w:pPr>
        <w:tabs>
          <w:tab w:val="left" w:pos="0"/>
        </w:tabs>
        <w:spacing w:before="120" w:after="120" w:line="260" w:lineRule="exact"/>
        <w:ind w:left="14"/>
        <w:jc w:val="both"/>
        <w:rPr>
          <w:rFonts w:ascii="Trebuchet MS" w:hAnsi="Trebuchet MS"/>
        </w:rPr>
      </w:pPr>
      <w:r w:rsidRPr="006A3D21">
        <w:rPr>
          <w:rFonts w:ascii="Trebuchet MS" w:hAnsi="Trebuchet MS"/>
          <w:b/>
        </w:rPr>
        <w:t>(5</w:t>
      </w:r>
      <w:r w:rsidR="005438AC" w:rsidRPr="006A3D21">
        <w:rPr>
          <w:rFonts w:ascii="Trebuchet MS" w:hAnsi="Trebuchet MS"/>
          <w:b/>
        </w:rPr>
        <w:t>)</w:t>
      </w:r>
      <w:r w:rsidR="005438AC" w:rsidRPr="006A3D21">
        <w:rPr>
          <w:rFonts w:ascii="Trebuchet MS" w:hAnsi="Trebuchet MS"/>
        </w:rPr>
        <w:t xml:space="preserve"> În cazul în care acestea sunt necesare, se pot solicita clarificări, aplicantului fiindu-i transmisă </w:t>
      </w:r>
      <w:r w:rsidR="005438AC" w:rsidRPr="006A3D21">
        <w:rPr>
          <w:rFonts w:ascii="Trebuchet MS" w:hAnsi="Trebuchet MS"/>
          <w:i/>
        </w:rPr>
        <w:t>Solicitare clarificare</w:t>
      </w:r>
      <w:r w:rsidR="005438AC" w:rsidRPr="006A3D21">
        <w:rPr>
          <w:rFonts w:ascii="Trebuchet MS" w:hAnsi="Trebuchet MS"/>
        </w:rPr>
        <w:t xml:space="preserve"> în contul din aplicația electronică. Răspunsurile la clarificări se încarcă în aplicație în 5 zile de la transmitere. Netransmiterea în termen a clarificărilor solicitate conduce la respingerea proiectului. </w:t>
      </w:r>
    </w:p>
    <w:p w14:paraId="486499E4" w14:textId="32B12E27" w:rsidR="005438AC" w:rsidRPr="006A3D21" w:rsidRDefault="004C7D7F" w:rsidP="006A3D21">
      <w:pPr>
        <w:tabs>
          <w:tab w:val="left" w:pos="0"/>
        </w:tabs>
        <w:spacing w:before="120" w:after="120" w:line="260" w:lineRule="exact"/>
        <w:ind w:left="14"/>
        <w:jc w:val="both"/>
        <w:rPr>
          <w:rFonts w:ascii="Trebuchet MS" w:hAnsi="Trebuchet MS"/>
        </w:rPr>
      </w:pPr>
      <w:r w:rsidRPr="006A3D21">
        <w:rPr>
          <w:rFonts w:ascii="Trebuchet MS" w:hAnsi="Trebuchet MS"/>
          <w:b/>
          <w:bCs/>
        </w:rPr>
        <w:t>(6</w:t>
      </w:r>
      <w:r w:rsidR="005438AC" w:rsidRPr="006A3D21">
        <w:rPr>
          <w:rFonts w:ascii="Trebuchet MS" w:hAnsi="Trebuchet MS"/>
          <w:b/>
          <w:bCs/>
        </w:rPr>
        <w:t>)</w:t>
      </w:r>
      <w:r w:rsidR="005438AC" w:rsidRPr="006A3D21">
        <w:rPr>
          <w:rFonts w:ascii="Trebuchet MS" w:hAnsi="Trebuchet MS"/>
        </w:rPr>
        <w:t xml:space="preserve"> În cazul în care, în urma analizei </w:t>
      </w:r>
      <w:r w:rsidR="00521F1F">
        <w:rPr>
          <w:rFonts w:ascii="Trebuchet MS" w:hAnsi="Trebuchet MS"/>
        </w:rPr>
        <w:t>dosarului de decont</w:t>
      </w:r>
      <w:r w:rsidR="005438AC" w:rsidRPr="006A3D21">
        <w:rPr>
          <w:rFonts w:ascii="Trebuchet MS" w:hAnsi="Trebuchet MS"/>
        </w:rPr>
        <w:t xml:space="preserve">, se constată neconcordanțe cu prevederile procedurale sau legale, sau faptul că informațiile declarate de solicitant în formularul on-line nu sunt complete/corecte/reale/coerente, solicitantul va primi </w:t>
      </w:r>
      <w:r w:rsidR="005438AC" w:rsidRPr="006A3D21">
        <w:rPr>
          <w:rFonts w:ascii="Trebuchet MS" w:hAnsi="Trebuchet MS"/>
          <w:i/>
        </w:rPr>
        <w:t xml:space="preserve">Decizie privind respingerea la </w:t>
      </w:r>
      <w:r w:rsidR="00C128E1">
        <w:rPr>
          <w:rFonts w:ascii="Trebuchet MS" w:hAnsi="Trebuchet MS"/>
          <w:i/>
        </w:rPr>
        <w:t>decontare</w:t>
      </w:r>
      <w:r w:rsidR="005438AC" w:rsidRPr="006A3D21">
        <w:rPr>
          <w:rFonts w:ascii="Trebuchet MS" w:hAnsi="Trebuchet MS"/>
        </w:rPr>
        <w:t xml:space="preserve">. </w:t>
      </w:r>
    </w:p>
    <w:p w14:paraId="56709F23" w14:textId="77777777" w:rsidR="005438AC" w:rsidRPr="006A3D21" w:rsidRDefault="004C7D7F" w:rsidP="006A3D21">
      <w:pPr>
        <w:tabs>
          <w:tab w:val="left" w:pos="0"/>
        </w:tabs>
        <w:spacing w:before="120" w:after="120" w:line="260" w:lineRule="exact"/>
        <w:ind w:left="3"/>
        <w:jc w:val="both"/>
        <w:rPr>
          <w:rFonts w:ascii="Trebuchet MS" w:hAnsi="Trebuchet MS"/>
        </w:rPr>
      </w:pPr>
      <w:r w:rsidRPr="006A3D21">
        <w:rPr>
          <w:rFonts w:ascii="Trebuchet MS" w:hAnsi="Trebuchet MS"/>
          <w:b/>
        </w:rPr>
        <w:t>6.1</w:t>
      </w:r>
      <w:r w:rsidR="005438AC" w:rsidRPr="006A3D21">
        <w:rPr>
          <w:rFonts w:ascii="Trebuchet MS" w:hAnsi="Trebuchet MS"/>
          <w:b/>
        </w:rPr>
        <w:t>.</w:t>
      </w:r>
      <w:r w:rsidR="005438AC" w:rsidRPr="006A3D21">
        <w:rPr>
          <w:rFonts w:ascii="Trebuchet MS" w:hAnsi="Trebuchet MS"/>
        </w:rPr>
        <w:t xml:space="preserve"> În conformitate cu dispozițiile Legii nr. 554/2004 a contenciosului administrativ, în situația în care solicitantul se consideră vătămat într-un drept al său sau într-un interes legitim, acesta poate transmite prin intermediul aplicației, o contestație, în termen de 5 zile calendaristice de la data transmiterii </w:t>
      </w:r>
      <w:r w:rsidR="005438AC" w:rsidRPr="0049004C">
        <w:rPr>
          <w:rFonts w:ascii="Trebuchet MS" w:hAnsi="Trebuchet MS"/>
          <w:i/>
        </w:rPr>
        <w:t>actului administrativ</w:t>
      </w:r>
      <w:r w:rsidR="005438AC" w:rsidRPr="006A3D21">
        <w:rPr>
          <w:rFonts w:ascii="Trebuchet MS" w:hAnsi="Trebuchet MS"/>
        </w:rPr>
        <w:t xml:space="preserve"> pentru neîndeplinirea condițiilor din punct de vedere administrativ și al eligibilității, veridicității și conformității celor înscrise în formularul de înscriere on-line cu documentele justificative depuse.</w:t>
      </w:r>
    </w:p>
    <w:p w14:paraId="3995DD5A" w14:textId="77777777" w:rsidR="005438AC" w:rsidRPr="006A3D21" w:rsidRDefault="004C7D7F" w:rsidP="00F7796F">
      <w:pPr>
        <w:tabs>
          <w:tab w:val="left" w:pos="0"/>
          <w:tab w:val="left" w:pos="1260"/>
        </w:tabs>
        <w:spacing w:after="0" w:line="260" w:lineRule="exact"/>
        <w:jc w:val="both"/>
        <w:rPr>
          <w:rFonts w:ascii="Trebuchet MS" w:hAnsi="Trebuchet MS"/>
        </w:rPr>
      </w:pPr>
      <w:r w:rsidRPr="006A3D21">
        <w:rPr>
          <w:rFonts w:ascii="Trebuchet MS" w:hAnsi="Trebuchet MS"/>
          <w:b/>
          <w:bCs/>
        </w:rPr>
        <w:t>6.2</w:t>
      </w:r>
      <w:r w:rsidR="005438AC" w:rsidRPr="006A3D21">
        <w:rPr>
          <w:rFonts w:ascii="Trebuchet MS" w:hAnsi="Trebuchet MS"/>
          <w:b/>
          <w:bCs/>
        </w:rPr>
        <w:t>.</w:t>
      </w:r>
      <w:r w:rsidR="005438AC" w:rsidRPr="006A3D21">
        <w:rPr>
          <w:rFonts w:ascii="Trebuchet MS" w:hAnsi="Trebuchet MS"/>
        </w:rPr>
        <w:t xml:space="preserve"> Contestația va cuprinde:</w:t>
      </w:r>
    </w:p>
    <w:p w14:paraId="4559A527" w14:textId="77777777" w:rsidR="005438AC" w:rsidRPr="006A3D21" w:rsidRDefault="005438AC" w:rsidP="00F7796F">
      <w:pPr>
        <w:numPr>
          <w:ilvl w:val="0"/>
          <w:numId w:val="12"/>
        </w:numPr>
        <w:tabs>
          <w:tab w:val="clear" w:pos="720"/>
          <w:tab w:val="left" w:pos="0"/>
          <w:tab w:val="left" w:pos="1260"/>
        </w:tabs>
        <w:spacing w:after="0" w:line="260" w:lineRule="exact"/>
        <w:ind w:left="0" w:firstLine="281"/>
        <w:jc w:val="both"/>
        <w:rPr>
          <w:rFonts w:ascii="Trebuchet MS" w:hAnsi="Trebuchet MS"/>
        </w:rPr>
      </w:pPr>
      <w:r w:rsidRPr="006A3D21">
        <w:rPr>
          <w:rFonts w:ascii="Trebuchet MS" w:hAnsi="Trebuchet MS"/>
        </w:rPr>
        <w:t>datele de identificare ale solicitantului;</w:t>
      </w:r>
    </w:p>
    <w:p w14:paraId="1B21B2BF" w14:textId="77777777" w:rsidR="005438AC" w:rsidRPr="006A3D21" w:rsidRDefault="005438AC" w:rsidP="00F7796F">
      <w:pPr>
        <w:numPr>
          <w:ilvl w:val="0"/>
          <w:numId w:val="12"/>
        </w:numPr>
        <w:tabs>
          <w:tab w:val="clear" w:pos="720"/>
          <w:tab w:val="left" w:pos="0"/>
          <w:tab w:val="left" w:pos="1260"/>
        </w:tabs>
        <w:spacing w:after="0" w:line="260" w:lineRule="exact"/>
        <w:ind w:left="0" w:firstLine="281"/>
        <w:jc w:val="both"/>
        <w:rPr>
          <w:rFonts w:ascii="Trebuchet MS" w:hAnsi="Trebuchet MS"/>
        </w:rPr>
      </w:pPr>
      <w:r w:rsidRPr="006A3D21">
        <w:rPr>
          <w:rFonts w:ascii="Trebuchet MS" w:hAnsi="Trebuchet MS"/>
        </w:rPr>
        <w:t>obiectul contestației;</w:t>
      </w:r>
    </w:p>
    <w:p w14:paraId="76D2FA3D" w14:textId="77777777" w:rsidR="005438AC" w:rsidRPr="006A3D21" w:rsidRDefault="005438AC" w:rsidP="00F7796F">
      <w:pPr>
        <w:numPr>
          <w:ilvl w:val="0"/>
          <w:numId w:val="12"/>
        </w:numPr>
        <w:tabs>
          <w:tab w:val="clear" w:pos="720"/>
          <w:tab w:val="left" w:pos="0"/>
          <w:tab w:val="left" w:pos="1260"/>
        </w:tabs>
        <w:spacing w:after="0" w:line="260" w:lineRule="exact"/>
        <w:ind w:left="0" w:firstLine="281"/>
        <w:jc w:val="both"/>
        <w:rPr>
          <w:rFonts w:ascii="Trebuchet MS" w:hAnsi="Trebuchet MS"/>
        </w:rPr>
      </w:pPr>
      <w:r w:rsidRPr="006A3D21">
        <w:rPr>
          <w:rFonts w:ascii="Trebuchet MS" w:hAnsi="Trebuchet MS"/>
        </w:rPr>
        <w:t>motivele de fapt și de drept pe care se întemeiază contestația;</w:t>
      </w:r>
    </w:p>
    <w:p w14:paraId="16D6E07C" w14:textId="77777777" w:rsidR="005438AC" w:rsidRPr="006A3D21" w:rsidRDefault="005438AC" w:rsidP="00F7796F">
      <w:pPr>
        <w:numPr>
          <w:ilvl w:val="0"/>
          <w:numId w:val="12"/>
        </w:numPr>
        <w:tabs>
          <w:tab w:val="clear" w:pos="720"/>
          <w:tab w:val="left" w:pos="0"/>
          <w:tab w:val="left" w:pos="1260"/>
        </w:tabs>
        <w:spacing w:after="0" w:line="260" w:lineRule="exact"/>
        <w:ind w:left="0" w:firstLine="281"/>
        <w:jc w:val="both"/>
        <w:rPr>
          <w:rFonts w:ascii="Trebuchet MS" w:hAnsi="Trebuchet MS"/>
        </w:rPr>
      </w:pPr>
      <w:r w:rsidRPr="006A3D21">
        <w:rPr>
          <w:rFonts w:ascii="Trebuchet MS" w:hAnsi="Trebuchet MS"/>
        </w:rPr>
        <w:t>dovezile pe care se întemeiază;</w:t>
      </w:r>
    </w:p>
    <w:p w14:paraId="4C6EC54B" w14:textId="77777777" w:rsidR="005438AC" w:rsidRPr="006A3D21" w:rsidRDefault="005438AC" w:rsidP="00F7796F">
      <w:pPr>
        <w:numPr>
          <w:ilvl w:val="0"/>
          <w:numId w:val="12"/>
        </w:numPr>
        <w:tabs>
          <w:tab w:val="clear" w:pos="720"/>
          <w:tab w:val="left" w:pos="0"/>
          <w:tab w:val="left" w:pos="1260"/>
        </w:tabs>
        <w:spacing w:after="0" w:line="260" w:lineRule="exact"/>
        <w:ind w:left="0" w:firstLine="281"/>
        <w:jc w:val="both"/>
        <w:rPr>
          <w:rFonts w:ascii="Trebuchet MS" w:hAnsi="Trebuchet MS"/>
        </w:rPr>
      </w:pPr>
      <w:r w:rsidRPr="006A3D21">
        <w:rPr>
          <w:rFonts w:ascii="Trebuchet MS" w:hAnsi="Trebuchet MS"/>
        </w:rPr>
        <w:t>semnătura reprezentantului legal.</w:t>
      </w:r>
    </w:p>
    <w:p w14:paraId="5093BCB1" w14:textId="1DF5B779" w:rsidR="005438AC" w:rsidRPr="006A3D21" w:rsidRDefault="005438AC" w:rsidP="006A3D21">
      <w:pPr>
        <w:tabs>
          <w:tab w:val="left" w:pos="0"/>
          <w:tab w:val="left" w:pos="1260"/>
        </w:tabs>
        <w:spacing w:before="120" w:after="120" w:line="260" w:lineRule="exact"/>
        <w:ind w:left="3"/>
        <w:jc w:val="both"/>
        <w:rPr>
          <w:rFonts w:ascii="Trebuchet MS" w:hAnsi="Trebuchet MS"/>
        </w:rPr>
      </w:pPr>
      <w:r w:rsidRPr="006A3D21">
        <w:rPr>
          <w:rFonts w:ascii="Trebuchet MS" w:hAnsi="Trebuchet MS"/>
        </w:rPr>
        <w:t>Contestația se poate formula în orice etapă de implementare (verificare, depunere decont, certificare cheltuieli, efectuare plăț</w:t>
      </w:r>
      <w:r w:rsidR="004C3798" w:rsidRPr="006A3D21">
        <w:rPr>
          <w:rFonts w:ascii="Trebuchet MS" w:hAnsi="Trebuchet MS"/>
        </w:rPr>
        <w:t>i</w:t>
      </w:r>
      <w:r w:rsidRPr="006A3D21">
        <w:rPr>
          <w:rFonts w:ascii="Trebuchet MS" w:hAnsi="Trebuchet MS"/>
        </w:rPr>
        <w:t>).</w:t>
      </w:r>
    </w:p>
    <w:p w14:paraId="4EBAA219" w14:textId="43524B2F" w:rsidR="005438AC" w:rsidRPr="006A3D21" w:rsidRDefault="004C7D7F" w:rsidP="006A3D21">
      <w:pPr>
        <w:tabs>
          <w:tab w:val="left" w:pos="0"/>
          <w:tab w:val="left" w:pos="1260"/>
        </w:tabs>
        <w:spacing w:before="120" w:after="120" w:line="260" w:lineRule="exact"/>
        <w:ind w:left="3"/>
        <w:jc w:val="both"/>
        <w:rPr>
          <w:rFonts w:ascii="Trebuchet MS" w:hAnsi="Trebuchet MS"/>
        </w:rPr>
      </w:pPr>
      <w:r w:rsidRPr="006A3D21">
        <w:rPr>
          <w:rFonts w:ascii="Trebuchet MS" w:hAnsi="Trebuchet MS"/>
          <w:b/>
          <w:bCs/>
        </w:rPr>
        <w:t>6.3</w:t>
      </w:r>
      <w:r w:rsidR="005438AC" w:rsidRPr="006A3D21">
        <w:rPr>
          <w:rFonts w:ascii="Trebuchet MS" w:hAnsi="Trebuchet MS"/>
          <w:b/>
          <w:bCs/>
        </w:rPr>
        <w:t>.</w:t>
      </w:r>
      <w:r w:rsidR="005438AC" w:rsidRPr="006A3D21">
        <w:rPr>
          <w:rFonts w:ascii="Trebuchet MS" w:hAnsi="Trebuchet MS"/>
        </w:rPr>
        <w:t xml:space="preserve"> Pentru soluționarea contestațiilor, se va constitui o Comisie de contestație din cadrul </w:t>
      </w:r>
      <w:r w:rsidR="004C3798" w:rsidRPr="006A3D21">
        <w:rPr>
          <w:rFonts w:ascii="Trebuchet MS" w:hAnsi="Trebuchet MS"/>
        </w:rPr>
        <w:t>MAT</w:t>
      </w:r>
      <w:r w:rsidR="005438AC" w:rsidRPr="006A3D21">
        <w:rPr>
          <w:rFonts w:ascii="Trebuchet MS" w:hAnsi="Trebuchet MS"/>
        </w:rPr>
        <w:t>, formată din membrii care nu au participat la procesul de verificare pentru care s-a depus contestație.</w:t>
      </w:r>
    </w:p>
    <w:p w14:paraId="68E98414" w14:textId="49FCD1A6" w:rsidR="005438AC" w:rsidRPr="006A3D21" w:rsidRDefault="004C7D7F" w:rsidP="006A3D21">
      <w:pPr>
        <w:tabs>
          <w:tab w:val="left" w:pos="0"/>
        </w:tabs>
        <w:spacing w:before="120" w:after="120" w:line="260" w:lineRule="exact"/>
        <w:ind w:left="3"/>
        <w:jc w:val="both"/>
        <w:rPr>
          <w:rFonts w:ascii="Trebuchet MS" w:hAnsi="Trebuchet MS"/>
        </w:rPr>
      </w:pPr>
      <w:r w:rsidRPr="006A3D21">
        <w:rPr>
          <w:rFonts w:ascii="Trebuchet MS" w:hAnsi="Trebuchet MS"/>
          <w:b/>
          <w:bCs/>
        </w:rPr>
        <w:t>6.4</w:t>
      </w:r>
      <w:r w:rsidR="005438AC" w:rsidRPr="006A3D21">
        <w:rPr>
          <w:rFonts w:ascii="Trebuchet MS" w:hAnsi="Trebuchet MS"/>
          <w:b/>
          <w:bCs/>
        </w:rPr>
        <w:t>.</w:t>
      </w:r>
      <w:r w:rsidR="005438AC" w:rsidRPr="006A3D21">
        <w:rPr>
          <w:rFonts w:ascii="Trebuchet MS" w:hAnsi="Trebuchet MS"/>
        </w:rPr>
        <w:t xml:space="preserve"> Termenul de soluționare este de </w:t>
      </w:r>
      <w:ins w:id="2" w:author="MT_001" w:date="2022-05-09T15:18:00Z">
        <w:r w:rsidR="0049004C">
          <w:rPr>
            <w:rFonts w:ascii="Trebuchet MS" w:hAnsi="Trebuchet MS"/>
          </w:rPr>
          <w:t>7</w:t>
        </w:r>
      </w:ins>
      <w:del w:id="3" w:author="MT_001" w:date="2022-05-09T15:18:00Z">
        <w:r w:rsidR="00055CB0" w:rsidRPr="006A3D21" w:rsidDel="0049004C">
          <w:rPr>
            <w:rFonts w:ascii="Trebuchet MS" w:hAnsi="Trebuchet MS"/>
          </w:rPr>
          <w:delText>5</w:delText>
        </w:r>
      </w:del>
      <w:r w:rsidR="005438AC" w:rsidRPr="006A3D21">
        <w:rPr>
          <w:rFonts w:ascii="Trebuchet MS" w:hAnsi="Trebuchet MS"/>
        </w:rPr>
        <w:t xml:space="preserve"> zile lucrătoare de la data primirii contestației. Comunicarea soluționării contestației se va face prin intermediul aplicației informatice.</w:t>
      </w:r>
    </w:p>
    <w:p w14:paraId="617CDBCA" w14:textId="40EC3D36" w:rsidR="005438AC" w:rsidRPr="006A3D21" w:rsidRDefault="004C7D7F" w:rsidP="006A3D21">
      <w:pPr>
        <w:tabs>
          <w:tab w:val="left" w:pos="0"/>
        </w:tabs>
        <w:autoSpaceDE w:val="0"/>
        <w:autoSpaceDN w:val="0"/>
        <w:adjustRightInd w:val="0"/>
        <w:spacing w:before="120" w:after="120" w:line="260" w:lineRule="exact"/>
        <w:ind w:left="14"/>
        <w:contextualSpacing/>
        <w:jc w:val="both"/>
        <w:rPr>
          <w:rFonts w:ascii="Trebuchet MS" w:hAnsi="Trebuchet MS"/>
          <w:bCs/>
        </w:rPr>
      </w:pPr>
      <w:bookmarkStart w:id="4" w:name="_Hlk98848203"/>
      <w:bookmarkEnd w:id="0"/>
      <w:r w:rsidRPr="006A3D21">
        <w:rPr>
          <w:rFonts w:ascii="Trebuchet MS" w:hAnsi="Trebuchet MS"/>
          <w:b/>
          <w:bCs/>
        </w:rPr>
        <w:t xml:space="preserve">(7). </w:t>
      </w:r>
      <w:r w:rsidR="005438AC" w:rsidRPr="006A3D21">
        <w:rPr>
          <w:rFonts w:ascii="Trebuchet MS" w:hAnsi="Trebuchet MS"/>
          <w:bCs/>
        </w:rPr>
        <w:t xml:space="preserve">Pentru aplicanții acceptați în urma verificărilor administrative și de eligibilitate în limita bugetului alocat măsurii, aplicația informatică va genera </w:t>
      </w:r>
      <w:r w:rsidR="00C128E1" w:rsidRPr="006A3D21">
        <w:rPr>
          <w:rFonts w:ascii="Trebuchet MS" w:hAnsi="Trebuchet MS"/>
          <w:bCs/>
          <w:i/>
        </w:rPr>
        <w:t xml:space="preserve">Decizie privind acceptarea la </w:t>
      </w:r>
      <w:r w:rsidR="00C128E1">
        <w:rPr>
          <w:rFonts w:ascii="Trebuchet MS" w:hAnsi="Trebuchet MS"/>
          <w:bCs/>
          <w:i/>
        </w:rPr>
        <w:t>decontare</w:t>
      </w:r>
      <w:r w:rsidR="003A1914">
        <w:rPr>
          <w:rFonts w:ascii="Trebuchet MS" w:hAnsi="Trebuchet MS"/>
          <w:bCs/>
        </w:rPr>
        <w:t xml:space="preserve"> </w:t>
      </w:r>
      <w:r w:rsidR="005438AC" w:rsidRPr="006A3D21">
        <w:rPr>
          <w:rFonts w:ascii="Trebuchet MS" w:hAnsi="Trebuchet MS"/>
          <w:bCs/>
        </w:rPr>
        <w:t xml:space="preserve">(Anexa nr. </w:t>
      </w:r>
      <w:r w:rsidRPr="006A3D21">
        <w:rPr>
          <w:rFonts w:ascii="Trebuchet MS" w:hAnsi="Trebuchet MS"/>
          <w:bCs/>
        </w:rPr>
        <w:t>...</w:t>
      </w:r>
      <w:r w:rsidR="005438AC" w:rsidRPr="006A3D21">
        <w:rPr>
          <w:rFonts w:ascii="Trebuchet MS" w:hAnsi="Trebuchet MS"/>
          <w:bCs/>
        </w:rPr>
        <w:t>) care se va regăsi în contul din aplicația electronică.</w:t>
      </w:r>
    </w:p>
    <w:p w14:paraId="0E08BD23" w14:textId="236F3489" w:rsidR="005438AC" w:rsidRPr="006A3D21" w:rsidRDefault="004C7D7F" w:rsidP="006A3D21">
      <w:pPr>
        <w:pStyle w:val="CommentText"/>
        <w:tabs>
          <w:tab w:val="left" w:pos="0"/>
        </w:tabs>
        <w:spacing w:before="120" w:after="120" w:line="260" w:lineRule="exact"/>
        <w:ind w:left="14"/>
        <w:jc w:val="both"/>
        <w:rPr>
          <w:rFonts w:ascii="Trebuchet MS" w:hAnsi="Trebuchet MS"/>
          <w:bCs/>
          <w:sz w:val="22"/>
          <w:szCs w:val="22"/>
        </w:rPr>
      </w:pPr>
      <w:r w:rsidRPr="006A3D21">
        <w:rPr>
          <w:rFonts w:ascii="Trebuchet MS" w:hAnsi="Trebuchet MS"/>
          <w:b/>
          <w:bCs/>
          <w:sz w:val="22"/>
          <w:szCs w:val="22"/>
        </w:rPr>
        <w:t>(8</w:t>
      </w:r>
      <w:r w:rsidR="005438AC" w:rsidRPr="006A3D21">
        <w:rPr>
          <w:rFonts w:ascii="Trebuchet MS" w:hAnsi="Trebuchet MS"/>
          <w:b/>
          <w:bCs/>
          <w:sz w:val="22"/>
          <w:szCs w:val="22"/>
        </w:rPr>
        <w:t>)</w:t>
      </w:r>
      <w:r w:rsidR="005438AC" w:rsidRPr="006A3D21">
        <w:rPr>
          <w:rFonts w:ascii="Trebuchet MS" w:hAnsi="Trebuchet MS"/>
          <w:bCs/>
          <w:sz w:val="22"/>
          <w:szCs w:val="22"/>
        </w:rPr>
        <w:t xml:space="preserve"> Aplicanții vor </w:t>
      </w:r>
      <w:r w:rsidR="00B464EE">
        <w:rPr>
          <w:rFonts w:ascii="Trebuchet MS" w:hAnsi="Trebuchet MS"/>
          <w:bCs/>
          <w:sz w:val="22"/>
          <w:szCs w:val="22"/>
        </w:rPr>
        <w:t>accesa</w:t>
      </w:r>
      <w:r w:rsidR="005438AC" w:rsidRPr="006A3D21">
        <w:rPr>
          <w:rFonts w:ascii="Trebuchet MS" w:hAnsi="Trebuchet MS"/>
          <w:bCs/>
          <w:sz w:val="22"/>
          <w:szCs w:val="22"/>
        </w:rPr>
        <w:t xml:space="preserve"> aplicați</w:t>
      </w:r>
      <w:r w:rsidR="00B464EE">
        <w:rPr>
          <w:rFonts w:ascii="Trebuchet MS" w:hAnsi="Trebuchet MS"/>
          <w:bCs/>
          <w:sz w:val="22"/>
          <w:szCs w:val="22"/>
        </w:rPr>
        <w:t>a</w:t>
      </w:r>
      <w:r w:rsidR="005438AC" w:rsidRPr="006A3D21">
        <w:rPr>
          <w:rFonts w:ascii="Trebuchet MS" w:hAnsi="Trebuchet MS"/>
          <w:bCs/>
          <w:sz w:val="22"/>
          <w:szCs w:val="22"/>
        </w:rPr>
        <w:t xml:space="preserve">, vor </w:t>
      </w:r>
      <w:ins w:id="5" w:author="MT_001" w:date="2022-05-09T15:24:00Z">
        <w:r w:rsidR="0049004C" w:rsidRPr="006A3D21">
          <w:rPr>
            <w:rFonts w:ascii="Trebuchet MS" w:hAnsi="Trebuchet MS"/>
            <w:bCs/>
            <w:sz w:val="22"/>
            <w:szCs w:val="22"/>
          </w:rPr>
          <w:t>semna cu semnătură electronică</w:t>
        </w:r>
        <w:r w:rsidR="0049004C">
          <w:rPr>
            <w:rFonts w:ascii="Trebuchet MS" w:hAnsi="Trebuchet MS"/>
            <w:bCs/>
            <w:sz w:val="22"/>
            <w:szCs w:val="22"/>
          </w:rPr>
          <w:t xml:space="preserve"> </w:t>
        </w:r>
      </w:ins>
      <w:ins w:id="6" w:author="MT_001" w:date="2022-05-09T15:25:00Z">
        <w:r w:rsidR="0049004C">
          <w:rPr>
            <w:rFonts w:ascii="Trebuchet MS" w:hAnsi="Trebuchet MS"/>
            <w:bCs/>
            <w:sz w:val="22"/>
            <w:szCs w:val="22"/>
          </w:rPr>
          <w:t>(</w:t>
        </w:r>
      </w:ins>
      <w:ins w:id="7" w:author="MT_001" w:date="2022-05-09T15:24:00Z">
        <w:r w:rsidR="0049004C">
          <w:rPr>
            <w:rFonts w:ascii="Trebuchet MS" w:hAnsi="Trebuchet MS"/>
            <w:bCs/>
            <w:sz w:val="22"/>
            <w:szCs w:val="22"/>
          </w:rPr>
          <w:t>creată în aplicație</w:t>
        </w:r>
      </w:ins>
      <w:ins w:id="8" w:author="MT_001" w:date="2022-05-09T15:25:00Z">
        <w:r w:rsidR="0049004C">
          <w:rPr>
            <w:rFonts w:ascii="Trebuchet MS" w:hAnsi="Trebuchet MS"/>
            <w:bCs/>
            <w:sz w:val="22"/>
            <w:szCs w:val="22"/>
          </w:rPr>
          <w:t>)</w:t>
        </w:r>
      </w:ins>
      <w:del w:id="9" w:author="MT_001" w:date="2022-05-09T15:24:00Z">
        <w:r w:rsidR="005438AC" w:rsidRPr="006A3D21" w:rsidDel="0049004C">
          <w:rPr>
            <w:rFonts w:ascii="Trebuchet MS" w:hAnsi="Trebuchet MS"/>
            <w:bCs/>
            <w:sz w:val="22"/>
            <w:szCs w:val="22"/>
          </w:rPr>
          <w:delText>descărca</w:delText>
        </w:r>
      </w:del>
      <w:r w:rsidR="005438AC" w:rsidRPr="006A3D21">
        <w:rPr>
          <w:rFonts w:ascii="Trebuchet MS" w:hAnsi="Trebuchet MS"/>
          <w:bCs/>
          <w:sz w:val="22"/>
          <w:szCs w:val="22"/>
        </w:rPr>
        <w:t xml:space="preserve"> </w:t>
      </w:r>
      <w:r w:rsidR="00C128E1" w:rsidRPr="00F7796F">
        <w:rPr>
          <w:rFonts w:ascii="Trebuchet MS" w:hAnsi="Trebuchet MS"/>
          <w:bCs/>
          <w:i/>
          <w:sz w:val="22"/>
          <w:szCs w:val="22"/>
        </w:rPr>
        <w:t>Decizi</w:t>
      </w:r>
      <w:r w:rsidR="003A1914" w:rsidRPr="00F7796F">
        <w:rPr>
          <w:rFonts w:ascii="Trebuchet MS" w:hAnsi="Trebuchet MS"/>
          <w:bCs/>
          <w:i/>
          <w:sz w:val="22"/>
          <w:szCs w:val="22"/>
        </w:rPr>
        <w:t>a</w:t>
      </w:r>
      <w:r w:rsidR="00C128E1" w:rsidRPr="00F7796F">
        <w:rPr>
          <w:rFonts w:ascii="Trebuchet MS" w:hAnsi="Trebuchet MS"/>
          <w:bCs/>
          <w:i/>
          <w:sz w:val="22"/>
          <w:szCs w:val="22"/>
        </w:rPr>
        <w:t xml:space="preserve"> privind acceptarea la decontare</w:t>
      </w:r>
      <w:r w:rsidR="005438AC" w:rsidRPr="00F7796F">
        <w:rPr>
          <w:rFonts w:ascii="Trebuchet MS" w:hAnsi="Trebuchet MS"/>
          <w:bCs/>
          <w:sz w:val="22"/>
          <w:szCs w:val="22"/>
        </w:rPr>
        <w:t>,</w:t>
      </w:r>
      <w:r w:rsidR="005438AC" w:rsidRPr="006A3D21">
        <w:rPr>
          <w:rFonts w:ascii="Trebuchet MS" w:hAnsi="Trebuchet MS"/>
          <w:bCs/>
          <w:sz w:val="22"/>
          <w:szCs w:val="22"/>
        </w:rPr>
        <w:t xml:space="preserve"> </w:t>
      </w:r>
      <w:del w:id="10" w:author="MT_001" w:date="2022-05-09T15:24:00Z">
        <w:r w:rsidR="002F7B91" w:rsidDel="0049004C">
          <w:rPr>
            <w:rFonts w:ascii="Trebuchet MS" w:hAnsi="Trebuchet MS"/>
            <w:bCs/>
            <w:sz w:val="22"/>
            <w:szCs w:val="22"/>
          </w:rPr>
          <w:delText>o</w:delText>
        </w:r>
        <w:r w:rsidR="005438AC" w:rsidRPr="006A3D21" w:rsidDel="0049004C">
          <w:rPr>
            <w:rFonts w:ascii="Trebuchet MS" w:hAnsi="Trebuchet MS"/>
            <w:bCs/>
            <w:sz w:val="22"/>
            <w:szCs w:val="22"/>
          </w:rPr>
          <w:delText xml:space="preserve"> vor semna cu semnătură electronică</w:delText>
        </w:r>
        <w:r w:rsidR="002F7B91" w:rsidDel="0049004C">
          <w:rPr>
            <w:rFonts w:ascii="Trebuchet MS" w:hAnsi="Trebuchet MS"/>
            <w:bCs/>
            <w:sz w:val="22"/>
            <w:szCs w:val="22"/>
          </w:rPr>
          <w:delText xml:space="preserve"> creată în aplicație</w:delText>
        </w:r>
        <w:r w:rsidR="005438AC" w:rsidRPr="006A3D21" w:rsidDel="0049004C">
          <w:rPr>
            <w:rFonts w:ascii="Trebuchet MS" w:hAnsi="Trebuchet MS"/>
            <w:bCs/>
            <w:sz w:val="22"/>
            <w:szCs w:val="22"/>
          </w:rPr>
          <w:delText xml:space="preserve">, </w:delText>
        </w:r>
      </w:del>
      <w:del w:id="11" w:author="MT_001" w:date="2022-05-09T15:19:00Z">
        <w:r w:rsidR="002F7B91" w:rsidDel="0049004C">
          <w:rPr>
            <w:rFonts w:ascii="Trebuchet MS" w:hAnsi="Trebuchet MS"/>
            <w:bCs/>
            <w:sz w:val="22"/>
            <w:szCs w:val="22"/>
          </w:rPr>
          <w:delText xml:space="preserve">o </w:delText>
        </w:r>
        <w:r w:rsidR="005438AC" w:rsidRPr="006A3D21" w:rsidDel="0049004C">
          <w:rPr>
            <w:rFonts w:ascii="Trebuchet MS" w:hAnsi="Trebuchet MS"/>
            <w:bCs/>
            <w:sz w:val="22"/>
            <w:szCs w:val="22"/>
          </w:rPr>
          <w:delText>vor reîncărca semnat</w:delText>
        </w:r>
        <w:r w:rsidR="002F7B91" w:rsidDel="0049004C">
          <w:rPr>
            <w:rFonts w:ascii="Trebuchet MS" w:hAnsi="Trebuchet MS"/>
            <w:bCs/>
            <w:sz w:val="22"/>
            <w:szCs w:val="22"/>
          </w:rPr>
          <w:delText>ă</w:delText>
        </w:r>
        <w:r w:rsidR="005438AC" w:rsidRPr="006A3D21" w:rsidDel="0049004C">
          <w:rPr>
            <w:rFonts w:ascii="Trebuchet MS" w:hAnsi="Trebuchet MS"/>
            <w:bCs/>
            <w:sz w:val="22"/>
            <w:szCs w:val="22"/>
          </w:rPr>
          <w:delText xml:space="preserve"> în aplicaț</w:delText>
        </w:r>
        <w:r w:rsidR="004C3798" w:rsidRPr="006A3D21" w:rsidDel="0049004C">
          <w:rPr>
            <w:rFonts w:ascii="Trebuchet MS" w:hAnsi="Trebuchet MS"/>
            <w:bCs/>
            <w:sz w:val="22"/>
            <w:szCs w:val="22"/>
          </w:rPr>
          <w:delText>ie</w:delText>
        </w:r>
        <w:r w:rsidR="000263EB" w:rsidDel="0049004C">
          <w:rPr>
            <w:rFonts w:ascii="Trebuchet MS" w:hAnsi="Trebuchet MS"/>
            <w:bCs/>
            <w:sz w:val="22"/>
            <w:szCs w:val="22"/>
          </w:rPr>
          <w:delText xml:space="preserve"> și îl vor transmite în aplicație</w:delText>
        </w:r>
        <w:r w:rsidR="00055CB0" w:rsidRPr="006A3D21" w:rsidDel="0049004C">
          <w:rPr>
            <w:rFonts w:ascii="Trebuchet MS" w:hAnsi="Trebuchet MS"/>
            <w:bCs/>
            <w:sz w:val="22"/>
            <w:szCs w:val="22"/>
          </w:rPr>
          <w:delText xml:space="preserve"> </w:delText>
        </w:r>
        <w:r w:rsidR="005438AC" w:rsidRPr="006A3D21" w:rsidDel="0049004C">
          <w:rPr>
            <w:rFonts w:ascii="Trebuchet MS" w:hAnsi="Trebuchet MS"/>
            <w:bCs/>
            <w:sz w:val="22"/>
            <w:szCs w:val="22"/>
          </w:rPr>
          <w:delText xml:space="preserve">, </w:delText>
        </w:r>
      </w:del>
      <w:r w:rsidR="005438AC" w:rsidRPr="006A3D21">
        <w:rPr>
          <w:rFonts w:ascii="Trebuchet MS" w:hAnsi="Trebuchet MS"/>
          <w:bCs/>
          <w:sz w:val="22"/>
          <w:szCs w:val="22"/>
        </w:rPr>
        <w:t xml:space="preserve">în maximum </w:t>
      </w:r>
      <w:del w:id="12" w:author="MT_001" w:date="2022-05-09T15:19:00Z">
        <w:r w:rsidR="00055CB0" w:rsidRPr="006A3D21" w:rsidDel="0049004C">
          <w:rPr>
            <w:rFonts w:ascii="Trebuchet MS" w:hAnsi="Trebuchet MS"/>
            <w:bCs/>
            <w:sz w:val="22"/>
            <w:szCs w:val="22"/>
          </w:rPr>
          <w:delText>____</w:delText>
        </w:r>
      </w:del>
      <w:ins w:id="13" w:author="MT_001" w:date="2022-05-09T15:19:00Z">
        <w:r w:rsidR="0049004C">
          <w:rPr>
            <w:rFonts w:ascii="Trebuchet MS" w:hAnsi="Trebuchet MS"/>
            <w:bCs/>
            <w:sz w:val="22"/>
            <w:szCs w:val="22"/>
          </w:rPr>
          <w:t>2</w:t>
        </w:r>
      </w:ins>
      <w:r w:rsidR="005438AC" w:rsidRPr="006A3D21">
        <w:rPr>
          <w:rFonts w:ascii="Trebuchet MS" w:hAnsi="Trebuchet MS"/>
          <w:bCs/>
          <w:sz w:val="22"/>
          <w:szCs w:val="22"/>
        </w:rPr>
        <w:t xml:space="preserve"> zile de la data primirii </w:t>
      </w:r>
      <w:ins w:id="14" w:author="MT_001" w:date="2022-05-09T15:25:00Z">
        <w:r w:rsidR="0049004C">
          <w:rPr>
            <w:rFonts w:ascii="Trebuchet MS" w:hAnsi="Trebuchet MS"/>
            <w:bCs/>
            <w:sz w:val="22"/>
            <w:szCs w:val="22"/>
          </w:rPr>
          <w:t>acesteia</w:t>
        </w:r>
      </w:ins>
      <w:del w:id="15" w:author="MT_001" w:date="2022-05-09T15:25:00Z">
        <w:r w:rsidR="005438AC" w:rsidRPr="006A3D21" w:rsidDel="0049004C">
          <w:rPr>
            <w:rFonts w:ascii="Trebuchet MS" w:hAnsi="Trebuchet MS"/>
            <w:bCs/>
            <w:sz w:val="22"/>
            <w:szCs w:val="22"/>
          </w:rPr>
          <w:delText>deciziei</w:delText>
        </w:r>
      </w:del>
      <w:r w:rsidR="005438AC" w:rsidRPr="006A3D21">
        <w:rPr>
          <w:rFonts w:ascii="Trebuchet MS" w:hAnsi="Trebuchet MS"/>
          <w:bCs/>
          <w:sz w:val="22"/>
          <w:szCs w:val="22"/>
        </w:rPr>
        <w:t>.</w:t>
      </w:r>
      <w:bookmarkStart w:id="16" w:name="_GoBack"/>
      <w:bookmarkEnd w:id="16"/>
    </w:p>
    <w:p w14:paraId="004C98A6" w14:textId="7B965654" w:rsidR="005438AC" w:rsidRPr="006A3D21" w:rsidRDefault="00055CB0" w:rsidP="006A3D21">
      <w:pPr>
        <w:tabs>
          <w:tab w:val="left" w:pos="0"/>
        </w:tabs>
        <w:autoSpaceDE w:val="0"/>
        <w:autoSpaceDN w:val="0"/>
        <w:adjustRightInd w:val="0"/>
        <w:spacing w:before="120" w:after="120" w:line="260" w:lineRule="exact"/>
        <w:ind w:left="14"/>
        <w:contextualSpacing/>
        <w:jc w:val="both"/>
        <w:rPr>
          <w:rFonts w:ascii="Trebuchet MS" w:hAnsi="Trebuchet MS"/>
        </w:rPr>
      </w:pPr>
      <w:r w:rsidRPr="006A3D21">
        <w:rPr>
          <w:rFonts w:ascii="Trebuchet MS" w:hAnsi="Trebuchet MS"/>
          <w:b/>
        </w:rPr>
        <w:t xml:space="preserve"> </w:t>
      </w:r>
      <w:r w:rsidR="004C7D7F" w:rsidRPr="006A3D21">
        <w:rPr>
          <w:rFonts w:ascii="Trebuchet MS" w:hAnsi="Trebuchet MS"/>
          <w:b/>
        </w:rPr>
        <w:t>(9</w:t>
      </w:r>
      <w:r w:rsidR="005438AC" w:rsidRPr="006A3D21">
        <w:rPr>
          <w:rFonts w:ascii="Trebuchet MS" w:hAnsi="Trebuchet MS"/>
          <w:b/>
        </w:rPr>
        <w:t>)</w:t>
      </w:r>
      <w:r w:rsidR="005438AC" w:rsidRPr="006A3D21">
        <w:rPr>
          <w:rFonts w:ascii="Trebuchet MS" w:hAnsi="Trebuchet MS"/>
        </w:rPr>
        <w:t xml:space="preserve"> </w:t>
      </w:r>
      <w:r w:rsidR="005438AC" w:rsidRPr="006A3D21">
        <w:rPr>
          <w:rFonts w:ascii="Trebuchet MS" w:hAnsi="Trebuchet MS"/>
          <w:iCs/>
        </w:rPr>
        <w:t xml:space="preserve">Beneficiarii eligibili declarați admiși vor </w:t>
      </w:r>
      <w:r w:rsidRPr="006A3D21">
        <w:rPr>
          <w:rFonts w:ascii="Trebuchet MS" w:hAnsi="Trebuchet MS"/>
          <w:iCs/>
        </w:rPr>
        <w:t xml:space="preserve">indica </w:t>
      </w:r>
      <w:r w:rsidR="005438AC" w:rsidRPr="006A3D21">
        <w:rPr>
          <w:rFonts w:ascii="Trebuchet MS" w:hAnsi="Trebuchet MS"/>
          <w:iCs/>
        </w:rPr>
        <w:t>contu</w:t>
      </w:r>
      <w:r w:rsidRPr="006A3D21">
        <w:rPr>
          <w:rFonts w:ascii="Trebuchet MS" w:hAnsi="Trebuchet MS"/>
          <w:iCs/>
        </w:rPr>
        <w:t xml:space="preserve">l de trezorerie </w:t>
      </w:r>
      <w:r w:rsidR="004C7ECB">
        <w:rPr>
          <w:rFonts w:ascii="Trebuchet MS" w:hAnsi="Trebuchet MS"/>
          <w:iCs/>
        </w:rPr>
        <w:t xml:space="preserve">de tip 50.70- cont de subvenție </w:t>
      </w:r>
      <w:r w:rsidR="002F7B91">
        <w:rPr>
          <w:rFonts w:ascii="Trebuchet MS" w:hAnsi="Trebuchet MS"/>
          <w:iCs/>
        </w:rPr>
        <w:t>î</w:t>
      </w:r>
      <w:r w:rsidRPr="006A3D21">
        <w:rPr>
          <w:rFonts w:ascii="Trebuchet MS" w:hAnsi="Trebuchet MS"/>
          <w:iCs/>
        </w:rPr>
        <w:t xml:space="preserve">n care vor primi </w:t>
      </w:r>
      <w:r w:rsidR="00C128E1">
        <w:rPr>
          <w:rFonts w:ascii="Trebuchet MS" w:hAnsi="Trebuchet MS"/>
          <w:iCs/>
        </w:rPr>
        <w:t>sum</w:t>
      </w:r>
      <w:r w:rsidR="000263EB">
        <w:rPr>
          <w:rFonts w:ascii="Trebuchet MS" w:hAnsi="Trebuchet MS"/>
          <w:iCs/>
        </w:rPr>
        <w:t>a</w:t>
      </w:r>
      <w:r w:rsidR="00C128E1">
        <w:rPr>
          <w:rFonts w:ascii="Trebuchet MS" w:hAnsi="Trebuchet MS"/>
          <w:iCs/>
        </w:rPr>
        <w:t xml:space="preserve"> acceptat</w:t>
      </w:r>
      <w:r w:rsidR="000263EB">
        <w:rPr>
          <w:rFonts w:ascii="Trebuchet MS" w:hAnsi="Trebuchet MS"/>
          <w:iCs/>
        </w:rPr>
        <w:t>ă</w:t>
      </w:r>
      <w:r w:rsidR="00C128E1">
        <w:rPr>
          <w:rFonts w:ascii="Trebuchet MS" w:hAnsi="Trebuchet MS"/>
          <w:iCs/>
        </w:rPr>
        <w:t xml:space="preserve"> la plat</w:t>
      </w:r>
      <w:r w:rsidR="002F7B91">
        <w:rPr>
          <w:rFonts w:ascii="Trebuchet MS" w:hAnsi="Trebuchet MS"/>
          <w:iCs/>
        </w:rPr>
        <w:t>ă</w:t>
      </w:r>
      <w:r w:rsidR="00C128E1">
        <w:rPr>
          <w:rFonts w:ascii="Trebuchet MS" w:hAnsi="Trebuchet MS"/>
          <w:iCs/>
        </w:rPr>
        <w:t>.</w:t>
      </w:r>
      <w:r w:rsidR="005438AC" w:rsidRPr="006A3D21">
        <w:rPr>
          <w:rFonts w:ascii="Trebuchet MS" w:hAnsi="Trebuchet MS"/>
          <w:iCs/>
        </w:rPr>
        <w:t xml:space="preserve"> </w:t>
      </w:r>
    </w:p>
    <w:p w14:paraId="1588BCDF" w14:textId="41F51583" w:rsidR="005438AC" w:rsidRPr="006A3D21" w:rsidRDefault="004C7D7F" w:rsidP="006A3D21">
      <w:pPr>
        <w:pStyle w:val="BodyText"/>
        <w:tabs>
          <w:tab w:val="left" w:pos="0"/>
        </w:tabs>
        <w:spacing w:before="120" w:after="120" w:line="260" w:lineRule="exact"/>
        <w:ind w:left="14"/>
        <w:jc w:val="both"/>
        <w:rPr>
          <w:rFonts w:ascii="Trebuchet MS" w:hAnsi="Trebuchet MS"/>
          <w:b w:val="0"/>
          <w:iCs/>
          <w:sz w:val="22"/>
          <w:szCs w:val="22"/>
          <w:u w:val="none"/>
        </w:rPr>
      </w:pPr>
      <w:r w:rsidRPr="006A3D21">
        <w:rPr>
          <w:rFonts w:ascii="Trebuchet MS" w:hAnsi="Trebuchet MS"/>
          <w:iCs/>
          <w:sz w:val="22"/>
          <w:szCs w:val="22"/>
          <w:u w:val="none"/>
        </w:rPr>
        <w:t>(10</w:t>
      </w:r>
      <w:r w:rsidR="005438AC" w:rsidRPr="006A3D21">
        <w:rPr>
          <w:rFonts w:ascii="Trebuchet MS" w:hAnsi="Trebuchet MS"/>
          <w:iCs/>
          <w:sz w:val="22"/>
          <w:szCs w:val="22"/>
          <w:u w:val="none"/>
        </w:rPr>
        <w:t>)</w:t>
      </w:r>
      <w:r w:rsidR="005438AC" w:rsidRPr="006A3D21">
        <w:rPr>
          <w:rFonts w:ascii="Trebuchet MS" w:hAnsi="Trebuchet MS"/>
          <w:b w:val="0"/>
          <w:iCs/>
          <w:sz w:val="22"/>
          <w:szCs w:val="22"/>
          <w:u w:val="none"/>
        </w:rPr>
        <w:t xml:space="preserve"> MAT</w:t>
      </w:r>
      <w:r w:rsidR="005438AC" w:rsidRPr="006A3D21">
        <w:rPr>
          <w:rFonts w:ascii="Trebuchet MS" w:hAnsi="Trebuchet MS"/>
          <w:b w:val="0"/>
          <w:bCs w:val="0"/>
          <w:sz w:val="22"/>
          <w:szCs w:val="22"/>
          <w:u w:val="none"/>
          <w:lang w:eastAsia="ro-RO"/>
        </w:rPr>
        <w:t>,</w:t>
      </w:r>
      <w:r w:rsidR="005438AC" w:rsidRPr="006A3D21">
        <w:rPr>
          <w:rFonts w:ascii="Trebuchet MS" w:hAnsi="Trebuchet MS"/>
          <w:b w:val="0"/>
          <w:iCs/>
          <w:sz w:val="22"/>
          <w:szCs w:val="22"/>
          <w:u w:val="none"/>
        </w:rPr>
        <w:t xml:space="preserve"> va transfera în contul</w:t>
      </w:r>
      <w:r w:rsidR="00055CB0" w:rsidRPr="006A3D21">
        <w:rPr>
          <w:rFonts w:ascii="Trebuchet MS" w:hAnsi="Trebuchet MS"/>
          <w:b w:val="0"/>
          <w:iCs/>
          <w:sz w:val="22"/>
          <w:szCs w:val="22"/>
          <w:u w:val="none"/>
        </w:rPr>
        <w:t xml:space="preserve"> de trezorerie sumele acceptate la plat</w:t>
      </w:r>
      <w:r w:rsidR="000263EB">
        <w:rPr>
          <w:rFonts w:ascii="Trebuchet MS" w:hAnsi="Trebuchet MS"/>
          <w:b w:val="0"/>
          <w:iCs/>
          <w:sz w:val="22"/>
          <w:szCs w:val="22"/>
          <w:u w:val="none"/>
        </w:rPr>
        <w:t>ă</w:t>
      </w:r>
      <w:r w:rsidR="00055CB0" w:rsidRPr="006A3D21">
        <w:rPr>
          <w:rFonts w:ascii="Trebuchet MS" w:hAnsi="Trebuchet MS"/>
          <w:b w:val="0"/>
          <w:iCs/>
          <w:sz w:val="22"/>
          <w:szCs w:val="22"/>
          <w:u w:val="none"/>
        </w:rPr>
        <w:t xml:space="preserve">. </w:t>
      </w:r>
      <w:r w:rsidR="005438AC" w:rsidRPr="006A3D21">
        <w:rPr>
          <w:rFonts w:ascii="Trebuchet MS" w:hAnsi="Trebuchet MS"/>
          <w:b w:val="0"/>
          <w:iCs/>
          <w:sz w:val="22"/>
          <w:szCs w:val="22"/>
          <w:u w:val="none"/>
        </w:rPr>
        <w:t xml:space="preserve">  </w:t>
      </w:r>
    </w:p>
    <w:bookmarkEnd w:id="4"/>
    <w:p w14:paraId="2E53DC15" w14:textId="77777777" w:rsidR="000263EB" w:rsidRDefault="000263EB" w:rsidP="00B47132">
      <w:pPr>
        <w:autoSpaceDE w:val="0"/>
        <w:autoSpaceDN w:val="0"/>
        <w:adjustRightInd w:val="0"/>
        <w:spacing w:after="165" w:line="254" w:lineRule="auto"/>
        <w:jc w:val="both"/>
        <w:rPr>
          <w:rFonts w:ascii="Trebuchet MS" w:hAnsi="Trebuchet MS" w:cs="Trebuchet MS"/>
          <w:b/>
          <w:bCs/>
          <w:shd w:val="clear" w:color="auto" w:fill="FFFFFF"/>
        </w:rPr>
      </w:pPr>
    </w:p>
    <w:p w14:paraId="762AF307" w14:textId="38498E0C" w:rsidR="00B47132" w:rsidRPr="006A3D21" w:rsidRDefault="004C7ECB" w:rsidP="00B47132">
      <w:pPr>
        <w:autoSpaceDE w:val="0"/>
        <w:autoSpaceDN w:val="0"/>
        <w:adjustRightInd w:val="0"/>
        <w:spacing w:after="165" w:line="254" w:lineRule="auto"/>
        <w:jc w:val="both"/>
        <w:rPr>
          <w:rFonts w:ascii="Trebuchet MS" w:hAnsi="Trebuchet MS" w:cs="Trebuchet MS"/>
          <w:shd w:val="clear" w:color="auto" w:fill="FFFFFF"/>
          <w:lang w:val="x-none"/>
        </w:rPr>
      </w:pPr>
      <w:r>
        <w:rPr>
          <w:rFonts w:ascii="Trebuchet MS" w:hAnsi="Trebuchet MS" w:cs="Trebuchet MS"/>
          <w:shd w:val="clear" w:color="auto" w:fill="FFFFFF"/>
        </w:rPr>
        <w:t>Art.1</w:t>
      </w:r>
      <w:r w:rsidR="00453425">
        <w:rPr>
          <w:rFonts w:ascii="Trebuchet MS" w:hAnsi="Trebuchet MS" w:cs="Trebuchet MS"/>
          <w:shd w:val="clear" w:color="auto" w:fill="FFFFFF"/>
        </w:rPr>
        <w:t>4</w:t>
      </w:r>
      <w:r>
        <w:rPr>
          <w:rFonts w:ascii="Trebuchet MS" w:hAnsi="Trebuchet MS" w:cs="Trebuchet MS"/>
          <w:shd w:val="clear" w:color="auto" w:fill="FFFFFF"/>
        </w:rPr>
        <w:t xml:space="preserve">. </w:t>
      </w:r>
      <w:r w:rsidR="004C7D7F" w:rsidRPr="006A3D21">
        <w:rPr>
          <w:rFonts w:ascii="Trebuchet MS" w:hAnsi="Trebuchet MS" w:cs="Trebuchet MS"/>
          <w:shd w:val="clear" w:color="auto" w:fill="FFFFFF"/>
          <w:lang w:val="x-none"/>
        </w:rPr>
        <w:t>(1</w:t>
      </w:r>
      <w:r w:rsidR="00B47132" w:rsidRPr="006A3D21">
        <w:rPr>
          <w:rFonts w:ascii="Trebuchet MS" w:hAnsi="Trebuchet MS" w:cs="Trebuchet MS"/>
          <w:shd w:val="clear" w:color="auto" w:fill="FFFFFF"/>
          <w:lang w:val="x-none"/>
        </w:rPr>
        <w:t>) </w:t>
      </w:r>
      <w:r w:rsidR="004C7D7F" w:rsidRPr="006A3D21">
        <w:rPr>
          <w:rFonts w:ascii="Trebuchet MS" w:hAnsi="Trebuchet MS"/>
        </w:rPr>
        <w:t>Unitatea de Implementare a Programului</w:t>
      </w:r>
      <w:r w:rsidR="004C7D7F" w:rsidRPr="006A3D21">
        <w:rPr>
          <w:rFonts w:ascii="Trebuchet MS" w:hAnsi="Trebuchet MS" w:cs="Trebuchet MS"/>
          <w:shd w:val="clear" w:color="auto" w:fill="FFFFFF"/>
          <w:lang w:val="x-none"/>
        </w:rPr>
        <w:t xml:space="preserve"> </w:t>
      </w:r>
      <w:r w:rsidR="00B47132" w:rsidRPr="006A3D21">
        <w:rPr>
          <w:rFonts w:ascii="Trebuchet MS" w:hAnsi="Trebuchet MS" w:cs="Trebuchet MS"/>
          <w:shd w:val="clear" w:color="auto" w:fill="FFFFFF"/>
          <w:lang w:val="x-none"/>
        </w:rPr>
        <w:t>va verifica eligibilitatea operatorilor economici, inclusiv din punctul de vedere al reglementărilor de ajutor de stat, va verifica respectarea regulii de cumul (conform declarației pe propria răspundere din anexa nr.</w:t>
      </w:r>
      <w:r w:rsidR="004C7D7F" w:rsidRPr="006A3D21">
        <w:rPr>
          <w:rFonts w:ascii="Trebuchet MS" w:hAnsi="Trebuchet MS" w:cs="Trebuchet MS"/>
          <w:shd w:val="clear" w:color="auto" w:fill="FFFFFF"/>
        </w:rPr>
        <w:t>...</w:t>
      </w:r>
      <w:r w:rsidR="00B47132" w:rsidRPr="006A3D21">
        <w:rPr>
          <w:rFonts w:ascii="Trebuchet MS" w:hAnsi="Trebuchet MS" w:cs="Trebuchet MS"/>
          <w:shd w:val="clear" w:color="auto" w:fill="FFFFFF"/>
          <w:lang w:val="x-none"/>
        </w:rPr>
        <w:t xml:space="preserve"> la ordin), </w:t>
      </w:r>
      <w:r w:rsidR="00B47132" w:rsidRPr="0049004C">
        <w:rPr>
          <w:rFonts w:ascii="Trebuchet MS" w:hAnsi="Trebuchet MS" w:cs="Trebuchet MS"/>
          <w:shd w:val="clear" w:color="auto" w:fill="FFFFFF"/>
          <w:lang w:val="x-none"/>
        </w:rPr>
        <w:t>va încheia procesul-verbal de selecție a operatorilor economici (proces-verbal care constituie act administrativ ce poate fi contestat în condițiile legii</w:t>
      </w:r>
      <w:r w:rsidR="00B47132" w:rsidRPr="006A3D21">
        <w:rPr>
          <w:rFonts w:ascii="Trebuchet MS" w:hAnsi="Trebuchet MS" w:cs="Trebuchet MS"/>
          <w:shd w:val="clear" w:color="auto" w:fill="FFFFFF"/>
          <w:lang w:val="x-none"/>
        </w:rPr>
        <w:t>), va comunica rezultatele selecției operatorilor economici. MAT va înștiința operatorii economici selectați asupra valorii ajutorului de minimis ce poate fi acordat.</w:t>
      </w:r>
    </w:p>
    <w:p w14:paraId="68BA4D60" w14:textId="77777777" w:rsidR="00B47132" w:rsidRPr="006A3D21" w:rsidRDefault="004C7D7F"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lastRenderedPageBreak/>
        <w:t>(2</w:t>
      </w:r>
      <w:r w:rsidR="00B47132" w:rsidRPr="006A3D21">
        <w:rPr>
          <w:rFonts w:ascii="Trebuchet MS" w:hAnsi="Trebuchet MS" w:cs="Trebuchet MS"/>
          <w:shd w:val="clear" w:color="auto" w:fill="FFFFFF"/>
          <w:lang w:val="x-none"/>
        </w:rPr>
        <w:t>) </w:t>
      </w:r>
      <w:r w:rsidRPr="006A3D21">
        <w:rPr>
          <w:rFonts w:ascii="Trebuchet MS" w:hAnsi="Trebuchet MS"/>
        </w:rPr>
        <w:t>Unitatea de Implementare a Programului</w:t>
      </w:r>
      <w:r w:rsidRPr="006A3D21">
        <w:rPr>
          <w:rFonts w:ascii="Trebuchet MS" w:hAnsi="Trebuchet MS" w:cs="Trebuchet MS"/>
          <w:shd w:val="clear" w:color="auto" w:fill="FFFFFF"/>
          <w:lang w:val="x-none"/>
        </w:rPr>
        <w:t xml:space="preserve"> </w:t>
      </w:r>
      <w:r w:rsidR="00B47132" w:rsidRPr="006A3D21">
        <w:rPr>
          <w:rFonts w:ascii="Trebuchet MS" w:hAnsi="Trebuchet MS" w:cs="Trebuchet MS"/>
          <w:shd w:val="clear" w:color="auto" w:fill="FFFFFF"/>
          <w:lang w:val="x-none"/>
        </w:rPr>
        <w:t>va respecta principiile nediscriminării, tratamentului egal, transparenței, proporționalității și eficienței utilizării fondurilor.</w:t>
      </w:r>
    </w:p>
    <w:p w14:paraId="4E374333" w14:textId="7C1A0A24" w:rsidR="00B47132" w:rsidRPr="006A3D21" w:rsidRDefault="004C7D7F"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(3</w:t>
      </w:r>
      <w:r w:rsidR="00B47132" w:rsidRPr="006A3D21">
        <w:rPr>
          <w:rFonts w:ascii="Trebuchet MS" w:hAnsi="Trebuchet MS" w:cs="Trebuchet MS"/>
          <w:shd w:val="clear" w:color="auto" w:fill="FFFFFF"/>
          <w:lang w:val="x-none"/>
        </w:rPr>
        <w:t>) În înștiințare se va preciza că:</w:t>
      </w:r>
    </w:p>
    <w:p w14:paraId="3919E7E0" w14:textId="7DBB9605"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 </w:t>
      </w:r>
      <w:r w:rsidRPr="006A3D21">
        <w:rPr>
          <w:rFonts w:ascii="Trebuchet MS" w:hAnsi="Trebuchet MS" w:cs="Trebuchet MS"/>
          <w:shd w:val="clear" w:color="auto" w:fill="FFFFFF"/>
          <w:lang w:val="x-none"/>
        </w:rPr>
        <w:t>valoarea ajutorului de minimis calcul</w:t>
      </w:r>
      <w:r w:rsidR="004C7ECB">
        <w:rPr>
          <w:rFonts w:ascii="Trebuchet MS" w:hAnsi="Trebuchet MS" w:cs="Trebuchet MS"/>
          <w:shd w:val="clear" w:color="auto" w:fill="FFFFFF"/>
        </w:rPr>
        <w:t>at</w:t>
      </w:r>
      <w:r w:rsidRPr="006A3D21">
        <w:rPr>
          <w:rFonts w:ascii="Trebuchet MS" w:hAnsi="Trebuchet MS" w:cs="Trebuchet MS"/>
          <w:shd w:val="clear" w:color="auto" w:fill="FFFFFF"/>
          <w:lang w:val="x-none"/>
        </w:rPr>
        <w:t xml:space="preserve"> </w:t>
      </w:r>
      <w:r w:rsidR="00521F1F">
        <w:rPr>
          <w:rFonts w:ascii="Trebuchet MS" w:hAnsi="Trebuchet MS" w:cs="Trebuchet MS"/>
          <w:shd w:val="clear" w:color="auto" w:fill="FFFFFF"/>
        </w:rPr>
        <w:t>trimestrial</w:t>
      </w:r>
      <w:r w:rsidRPr="006A3D21">
        <w:rPr>
          <w:rFonts w:ascii="Trebuchet MS" w:hAnsi="Trebuchet MS" w:cs="Trebuchet MS"/>
          <w:shd w:val="clear" w:color="auto" w:fill="FFFFFF"/>
          <w:lang w:val="x-none"/>
        </w:rPr>
        <w:t xml:space="preserve"> în baza documentelor depuse de către </w:t>
      </w:r>
      <w:r w:rsidR="004C7ECB">
        <w:rPr>
          <w:rFonts w:ascii="Trebuchet MS" w:hAnsi="Trebuchet MS" w:cs="Trebuchet MS"/>
          <w:shd w:val="clear" w:color="auto" w:fill="FFFFFF"/>
        </w:rPr>
        <w:t>operatorul economic</w:t>
      </w:r>
      <w:r w:rsidRPr="006A3D21">
        <w:rPr>
          <w:rFonts w:ascii="Trebuchet MS" w:hAnsi="Trebuchet MS" w:cs="Trebuchet MS"/>
          <w:shd w:val="clear" w:color="auto" w:fill="FFFFFF"/>
          <w:lang w:val="x-none"/>
        </w:rPr>
        <w:t>;</w:t>
      </w:r>
    </w:p>
    <w:p w14:paraId="31E148E1" w14:textId="78DB3274" w:rsidR="00B47132" w:rsidRPr="006A3D21" w:rsidRDefault="00521F1F"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 xml:space="preserve"> </w:t>
      </w:r>
      <w:r w:rsidR="004C7D7F" w:rsidRPr="006A3D21">
        <w:rPr>
          <w:rFonts w:ascii="Trebuchet MS" w:hAnsi="Trebuchet MS" w:cs="Trebuchet MS"/>
          <w:shd w:val="clear" w:color="auto" w:fill="FFFFFF"/>
          <w:lang w:val="x-none"/>
        </w:rPr>
        <w:t>(4</w:t>
      </w:r>
      <w:r w:rsidR="00B47132" w:rsidRPr="006A3D21">
        <w:rPr>
          <w:rFonts w:ascii="Trebuchet MS" w:hAnsi="Trebuchet MS" w:cs="Trebuchet MS"/>
          <w:shd w:val="clear" w:color="auto" w:fill="FFFFFF"/>
          <w:lang w:val="x-none"/>
        </w:rPr>
        <w:t>) MAT, ca furnizor de ajutor de minimis, va încheia un act administrativ/înștiințare cu fiecare beneficiar al prezentei scheme, prin care se va statua dreptul legal de a se acorda ajutor de minimis, precizând valoarea maximă estimată a ajutorului de minimis pe care acesta o poate primi, precum și caracterul de minimis al acesteia, făcând explicit referire la Regulamentul (UE) nr. 1.407/2013 și menționând titlul acestuia și referința de publicare în Jurnalul Oficial al Uniunii Europene, precum și condițiile în care se acordă ajutorul de minimis.</w:t>
      </w:r>
    </w:p>
    <w:p w14:paraId="03C3949C" w14:textId="77777777" w:rsidR="00453425"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9</w:t>
      </w:r>
    </w:p>
    <w:p w14:paraId="2AB5A4AD" w14:textId="14F0B2E3"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Regula cumulului ajutoarelor de minimis</w:t>
      </w:r>
    </w:p>
    <w:p w14:paraId="33341E95" w14:textId="16D765D1" w:rsidR="004812CD" w:rsidRPr="006A3D21" w:rsidRDefault="00B47132" w:rsidP="00F7796F">
      <w:pPr>
        <w:autoSpaceDE w:val="0"/>
        <w:autoSpaceDN w:val="0"/>
        <w:adjustRightInd w:val="0"/>
        <w:spacing w:after="165" w:line="254" w:lineRule="auto"/>
        <w:jc w:val="both"/>
        <w:rPr>
          <w:rFonts w:ascii="Trebuchet MS" w:hAnsi="Trebuchet MS"/>
        </w:rPr>
      </w:pPr>
      <w:r w:rsidRPr="006A3D21">
        <w:rPr>
          <w:rFonts w:ascii="Trebuchet MS" w:hAnsi="Trebuchet MS" w:cs="Trebuchet MS"/>
          <w:b/>
          <w:bCs/>
          <w:shd w:val="clear" w:color="auto" w:fill="FFFFFF"/>
          <w:lang w:val="x-none"/>
        </w:rPr>
        <w:t>Art</w:t>
      </w:r>
      <w:r w:rsidR="00453425">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1</w:t>
      </w:r>
      <w:r w:rsidR="00453425">
        <w:rPr>
          <w:rFonts w:ascii="Trebuchet MS" w:hAnsi="Trebuchet MS" w:cs="Trebuchet MS"/>
          <w:b/>
          <w:bCs/>
          <w:shd w:val="clear" w:color="auto" w:fill="FFFFFF"/>
        </w:rPr>
        <w:t xml:space="preserve">5. </w:t>
      </w:r>
      <w:r w:rsidR="004C7D7F" w:rsidRPr="006A3D21">
        <w:rPr>
          <w:rFonts w:ascii="Trebuchet MS" w:hAnsi="Trebuchet MS"/>
          <w:color w:val="FF0000"/>
        </w:rPr>
        <w:t xml:space="preserve"> </w:t>
      </w:r>
      <w:r w:rsidR="004812CD" w:rsidRPr="006A3D21">
        <w:rPr>
          <w:rFonts w:ascii="Trebuchet MS" w:hAnsi="Trebuchet MS"/>
        </w:rPr>
        <w:t>(1) Nu au depășit plafonul de minimis de 200.000 Euro pe durata a trei exerciții financiare consecutive pentru un operator economic, așa cum este aceasta definită de Regulamentul UE nr. 1407/2013 al Comisiei din 18 decembrie 2013 privind aplicarea articolelor 107 și 108 din Tratatul privind funcționarea Uniunii Europene ajutoarelor de minimis. Plafoanele se aplică indiferent de forma ajutorului de minimis sau de obiectivul urmărit și indiferent dacă ajutorul este acordat din fonduri de la bugetul de stat sau din fonduri comunitare.</w:t>
      </w:r>
    </w:p>
    <w:p w14:paraId="718612EB" w14:textId="0C2B9304" w:rsidR="004812CD" w:rsidRPr="006A3D21" w:rsidRDefault="004812CD" w:rsidP="00967B17">
      <w:pPr>
        <w:adjustRightInd w:val="0"/>
        <w:spacing w:before="120" w:after="120" w:line="260" w:lineRule="exact"/>
        <w:jc w:val="both"/>
        <w:rPr>
          <w:rFonts w:ascii="Trebuchet MS" w:hAnsi="Trebuchet MS"/>
        </w:rPr>
      </w:pPr>
      <w:r w:rsidRPr="006A3D21">
        <w:rPr>
          <w:rFonts w:ascii="Trebuchet MS" w:hAnsi="Trebuchet MS"/>
        </w:rPr>
        <w:t xml:space="preserve">(2) În cazul în care valoarea totală a ajutoarelor de minimis acordate unei întreprinderi unice pe o perioadă de trei ani fiscali consecutivi, cumulată cu valoarea alocării financiare acordate în conformitate cu prevederile prezentei scheme, depășește plafoanele de minimis menționate la aliniatul 1, operatorul economic solicitant nu poate beneficia de prevederile schemei, nici chiar pentru acea fracție din ajutor care nu depășește aceste plafoane. </w:t>
      </w:r>
    </w:p>
    <w:p w14:paraId="3F90A494" w14:textId="77777777" w:rsidR="004812CD" w:rsidRPr="006A3D21" w:rsidRDefault="004812CD" w:rsidP="00967B17">
      <w:pPr>
        <w:pStyle w:val="ListParagraph"/>
        <w:autoSpaceDE w:val="0"/>
        <w:autoSpaceDN w:val="0"/>
        <w:adjustRightInd w:val="0"/>
        <w:spacing w:after="165" w:line="254" w:lineRule="auto"/>
        <w:ind w:left="0"/>
        <w:jc w:val="both"/>
        <w:rPr>
          <w:rFonts w:ascii="Trebuchet MS" w:hAnsi="Trebuchet MS" w:cs="Trebuchet MS"/>
          <w:shd w:val="clear" w:color="auto" w:fill="FFFFFF"/>
          <w:lang w:val="x-none"/>
        </w:rPr>
      </w:pPr>
      <w:r w:rsidRPr="006A3D21">
        <w:rPr>
          <w:rFonts w:ascii="Trebuchet MS" w:hAnsi="Trebuchet MS"/>
        </w:rPr>
        <w:t>(3) În cazul fuziunilor sau al achizițiilor, atunci când se stabilește dacă un nou ajutor de minimis acordat unui operator economic care face achiziția depășește plafonul relevant, se iau în considerare toate ajutoarele de minimis anterioare acordate tuturor operatorilor economici  care fuzionează. Ajutoarele de minimis acordate legal înainte de fuziune sau achiziție rămân legal acordate</w:t>
      </w:r>
    </w:p>
    <w:p w14:paraId="2B068820" w14:textId="77777777" w:rsidR="00B47132" w:rsidRPr="006A3D21" w:rsidRDefault="004C7D7F"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 xml:space="preserve"> (4</w:t>
      </w:r>
      <w:r w:rsidR="00B47132" w:rsidRPr="006A3D21">
        <w:rPr>
          <w:rFonts w:ascii="Trebuchet MS" w:hAnsi="Trebuchet MS" w:cs="Trebuchet MS"/>
          <w:shd w:val="clear" w:color="auto" w:fill="FFFFFF"/>
          <w:lang w:val="x-none"/>
        </w:rPr>
        <w:t xml:space="preserve">) Ajutoarele de minimis se cumulează cu ajutoarele de stat acordate pentru aceleași costuri eligibile sau cu ajutoarele de stat acordate pentru aceeași măsură de finanțare prin capital de risc, cu condiția ca un astfel de cumul să nu conducă la depășirea intensității sau a valorii maxime relevante a ajutorului, stabilită pentru condițiile specifice; ale fiecărui caz de un regulament sau de o decizie de exceptare pe categorii adoptată </w:t>
      </w:r>
      <w:r w:rsidR="006333EE" w:rsidRPr="006A3D21">
        <w:rPr>
          <w:rFonts w:ascii="Trebuchet MS" w:hAnsi="Trebuchet MS" w:cs="Trebuchet MS"/>
          <w:shd w:val="clear" w:color="auto" w:fill="FFFFFF"/>
        </w:rPr>
        <w:t xml:space="preserve">de </w:t>
      </w:r>
      <w:r w:rsidR="00B47132" w:rsidRPr="006A3D21">
        <w:rPr>
          <w:rFonts w:ascii="Trebuchet MS" w:hAnsi="Trebuchet MS" w:cs="Trebuchet MS"/>
          <w:shd w:val="clear" w:color="auto" w:fill="FFFFFF"/>
          <w:lang w:val="x-none"/>
        </w:rPr>
        <w:t>Comisia Europeană. Dacă prin cumul s-ar ajunge la depășirea respectivei intensități sau valori maxime, ajutorul de minimis nu poate fi acordat.</w:t>
      </w:r>
    </w:p>
    <w:p w14:paraId="34A0FC9B" w14:textId="77777777" w:rsidR="004812CD" w:rsidRPr="006A3D21" w:rsidRDefault="004C7D7F" w:rsidP="004812CD">
      <w:pPr>
        <w:adjustRightInd w:val="0"/>
        <w:spacing w:before="120" w:after="120" w:line="260" w:lineRule="exact"/>
        <w:jc w:val="both"/>
        <w:rPr>
          <w:rFonts w:ascii="Trebuchet MS" w:hAnsi="Trebuchet MS"/>
        </w:rPr>
      </w:pPr>
      <w:r w:rsidRPr="006A3D21">
        <w:rPr>
          <w:rFonts w:ascii="Trebuchet MS" w:hAnsi="Trebuchet MS"/>
          <w:color w:val="FF0000"/>
        </w:rPr>
        <w:t xml:space="preserve"> </w:t>
      </w:r>
      <w:r w:rsidR="004812CD" w:rsidRPr="006A3D21">
        <w:rPr>
          <w:rFonts w:ascii="Trebuchet MS" w:hAnsi="Trebuchet MS"/>
        </w:rPr>
        <w:t>(</w:t>
      </w:r>
      <w:r w:rsidRPr="006A3D21">
        <w:rPr>
          <w:rFonts w:ascii="Trebuchet MS" w:hAnsi="Trebuchet MS"/>
        </w:rPr>
        <w:t>5</w:t>
      </w:r>
      <w:r w:rsidR="004812CD" w:rsidRPr="006A3D21">
        <w:rPr>
          <w:rFonts w:ascii="Trebuchet MS" w:hAnsi="Trebuchet MS"/>
        </w:rPr>
        <w:t xml:space="preserve">) 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 </w:t>
      </w:r>
    </w:p>
    <w:p w14:paraId="1F079D01" w14:textId="77777777" w:rsidR="004812CD" w:rsidRPr="006A3D21" w:rsidRDefault="004C7D7F" w:rsidP="004812CD">
      <w:pPr>
        <w:spacing w:before="120" w:after="120" w:line="260" w:lineRule="exact"/>
        <w:jc w:val="both"/>
        <w:rPr>
          <w:rFonts w:ascii="Trebuchet MS" w:hAnsi="Trebuchet MS"/>
        </w:rPr>
      </w:pPr>
      <w:r w:rsidRPr="006A3D21">
        <w:rPr>
          <w:rFonts w:ascii="Trebuchet MS" w:hAnsi="Trebuchet MS"/>
        </w:rPr>
        <w:t xml:space="preserve"> </w:t>
      </w:r>
      <w:r w:rsidR="004812CD" w:rsidRPr="006A3D21">
        <w:rPr>
          <w:rFonts w:ascii="Trebuchet MS" w:hAnsi="Trebuchet MS"/>
        </w:rPr>
        <w:t>(6) Ajutoarele de minimis pot fi cumulate cu ajutoare de minimis acordate în conformitate cu alte regulamente de minimis în limita plafonului de 200.000 euro echivalent în lei.</w:t>
      </w:r>
    </w:p>
    <w:p w14:paraId="3F308231" w14:textId="77777777" w:rsidR="00453425" w:rsidRDefault="00453425" w:rsidP="00F7796F">
      <w:pPr>
        <w:autoSpaceDE w:val="0"/>
        <w:autoSpaceDN w:val="0"/>
        <w:adjustRightInd w:val="0"/>
        <w:spacing w:after="165" w:line="254" w:lineRule="auto"/>
        <w:jc w:val="center"/>
        <w:rPr>
          <w:rFonts w:ascii="Trebuchet MS" w:hAnsi="Trebuchet MS" w:cs="Trebuchet MS"/>
          <w:b/>
          <w:bCs/>
          <w:shd w:val="clear" w:color="auto" w:fill="FFFFFF"/>
          <w:lang w:val="x-none"/>
        </w:rPr>
      </w:pPr>
    </w:p>
    <w:p w14:paraId="5DEDABEF" w14:textId="77777777" w:rsidR="00453425" w:rsidRDefault="00453425" w:rsidP="00F7796F">
      <w:pPr>
        <w:autoSpaceDE w:val="0"/>
        <w:autoSpaceDN w:val="0"/>
        <w:adjustRightInd w:val="0"/>
        <w:spacing w:after="165" w:line="254" w:lineRule="auto"/>
        <w:jc w:val="center"/>
        <w:rPr>
          <w:rFonts w:ascii="Trebuchet MS" w:hAnsi="Trebuchet MS" w:cs="Trebuchet MS"/>
          <w:b/>
          <w:bCs/>
          <w:shd w:val="clear" w:color="auto" w:fill="FFFFFF"/>
          <w:lang w:val="x-none"/>
        </w:rPr>
      </w:pPr>
    </w:p>
    <w:p w14:paraId="05795BED" w14:textId="77777777" w:rsidR="00453425" w:rsidRDefault="00453425" w:rsidP="00F7796F">
      <w:pPr>
        <w:autoSpaceDE w:val="0"/>
        <w:autoSpaceDN w:val="0"/>
        <w:adjustRightInd w:val="0"/>
        <w:spacing w:after="165" w:line="254" w:lineRule="auto"/>
        <w:jc w:val="center"/>
        <w:rPr>
          <w:rFonts w:ascii="Trebuchet MS" w:hAnsi="Trebuchet MS" w:cs="Trebuchet MS"/>
          <w:b/>
          <w:bCs/>
          <w:shd w:val="clear" w:color="auto" w:fill="FFFFFF"/>
          <w:lang w:val="x-none"/>
        </w:rPr>
      </w:pPr>
    </w:p>
    <w:p w14:paraId="213A28B4" w14:textId="01E9E817" w:rsidR="00453425"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lastRenderedPageBreak/>
        <w:t>Capitolul 10 </w:t>
      </w:r>
    </w:p>
    <w:p w14:paraId="021EE8EA" w14:textId="3FC26F71"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Perioada de aplicare</w:t>
      </w:r>
    </w:p>
    <w:p w14:paraId="233DE3D5" w14:textId="11AFB44D" w:rsidR="00B47132" w:rsidRPr="00DF1615" w:rsidRDefault="00B47132" w:rsidP="00B47132">
      <w:pPr>
        <w:autoSpaceDE w:val="0"/>
        <w:autoSpaceDN w:val="0"/>
        <w:adjustRightInd w:val="0"/>
        <w:spacing w:after="165" w:line="254" w:lineRule="auto"/>
        <w:jc w:val="both"/>
        <w:rPr>
          <w:rFonts w:ascii="Trebuchet MS" w:hAnsi="Trebuchet MS" w:cs="Trebuchet MS"/>
          <w:shd w:val="clear" w:color="auto" w:fill="FFFFFF"/>
        </w:rPr>
      </w:pPr>
      <w:r w:rsidRPr="006A3D21">
        <w:rPr>
          <w:rFonts w:ascii="Trebuchet MS" w:hAnsi="Trebuchet MS" w:cs="Trebuchet MS"/>
          <w:b/>
          <w:bCs/>
          <w:shd w:val="clear" w:color="auto" w:fill="FFFFFF"/>
          <w:lang w:val="x-none"/>
        </w:rPr>
        <w:t>Art</w:t>
      </w:r>
      <w:r w:rsidR="00453425">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1</w:t>
      </w:r>
      <w:r w:rsidR="00453425">
        <w:rPr>
          <w:rFonts w:ascii="Trebuchet MS" w:hAnsi="Trebuchet MS" w:cs="Trebuchet MS"/>
          <w:b/>
          <w:bCs/>
          <w:shd w:val="clear" w:color="auto" w:fill="FFFFFF"/>
        </w:rPr>
        <w:t xml:space="preserve">6. </w:t>
      </w:r>
      <w:r w:rsidRPr="006A3D21">
        <w:rPr>
          <w:rFonts w:ascii="Trebuchet MS" w:hAnsi="Trebuchet MS" w:cs="Trebuchet MS"/>
          <w:shd w:val="clear" w:color="auto" w:fill="FFFFFF"/>
          <w:lang w:val="x-none"/>
        </w:rPr>
        <w:t xml:space="preserve">Prezenta schemă </w:t>
      </w:r>
      <w:r w:rsidR="00DF1615">
        <w:rPr>
          <w:rFonts w:ascii="Trebuchet MS" w:hAnsi="Trebuchet MS" w:cs="Trebuchet MS"/>
          <w:shd w:val="clear" w:color="auto" w:fill="FFFFFF"/>
        </w:rPr>
        <w:t xml:space="preserve">de minimis </w:t>
      </w:r>
      <w:r w:rsidRPr="006A3D21">
        <w:rPr>
          <w:rFonts w:ascii="Trebuchet MS" w:hAnsi="Trebuchet MS" w:cs="Trebuchet MS"/>
          <w:shd w:val="clear" w:color="auto" w:fill="FFFFFF"/>
          <w:lang w:val="x-none"/>
        </w:rPr>
        <w:t>se aplică de la d</w:t>
      </w:r>
      <w:r w:rsidR="00DF1615">
        <w:rPr>
          <w:rFonts w:ascii="Trebuchet MS" w:hAnsi="Trebuchet MS" w:cs="Trebuchet MS"/>
          <w:shd w:val="clear" w:color="auto" w:fill="FFFFFF"/>
          <w:lang w:val="x-none"/>
        </w:rPr>
        <w:t xml:space="preserve">ata adoptării până la 31.12.2023, </w:t>
      </w:r>
      <w:r w:rsidR="001F04ED">
        <w:rPr>
          <w:rFonts w:ascii="Trebuchet MS" w:hAnsi="Trebuchet MS" w:cs="Trebuchet MS"/>
          <w:shd w:val="clear" w:color="auto" w:fill="FFFFFF"/>
        </w:rPr>
        <w:t>î</w:t>
      </w:r>
      <w:r w:rsidR="00DF1615">
        <w:rPr>
          <w:rFonts w:ascii="Trebuchet MS" w:hAnsi="Trebuchet MS" w:cs="Trebuchet MS"/>
          <w:shd w:val="clear" w:color="auto" w:fill="FFFFFF"/>
          <w:lang w:val="x-none"/>
        </w:rPr>
        <w:t xml:space="preserve">n conformitate cu durata de valabilitate a </w:t>
      </w:r>
      <w:r w:rsidR="00DF1615">
        <w:rPr>
          <w:rFonts w:ascii="Trebuchet MS" w:hAnsi="Trebuchet MS" w:cs="Trebuchet MS"/>
          <w:shd w:val="clear" w:color="auto" w:fill="FFFFFF"/>
        </w:rPr>
        <w:t>Regulamentului UE nr.1407/2013, cu posibilitatea prelungirii p</w:t>
      </w:r>
      <w:r w:rsidR="00E84AC3">
        <w:rPr>
          <w:rFonts w:ascii="Trebuchet MS" w:hAnsi="Trebuchet MS" w:cs="Trebuchet MS"/>
          <w:shd w:val="clear" w:color="auto" w:fill="FFFFFF"/>
        </w:rPr>
        <w:t>ână</w:t>
      </w:r>
      <w:r w:rsidR="00DF1615">
        <w:rPr>
          <w:rFonts w:ascii="Trebuchet MS" w:hAnsi="Trebuchet MS" w:cs="Trebuchet MS"/>
          <w:shd w:val="clear" w:color="auto" w:fill="FFFFFF"/>
        </w:rPr>
        <w:t xml:space="preserve"> la data de 31 decembrie 2024 sub condi</w:t>
      </w:r>
      <w:r w:rsidR="00E84AC3">
        <w:rPr>
          <w:rFonts w:ascii="Trebuchet MS" w:hAnsi="Trebuchet MS" w:cs="Trebuchet MS"/>
          <w:shd w:val="clear" w:color="auto" w:fill="FFFFFF"/>
        </w:rPr>
        <w:t>ț</w:t>
      </w:r>
      <w:r w:rsidR="00DF1615">
        <w:rPr>
          <w:rFonts w:ascii="Trebuchet MS" w:hAnsi="Trebuchet MS" w:cs="Trebuchet MS"/>
          <w:shd w:val="clear" w:color="auto" w:fill="FFFFFF"/>
        </w:rPr>
        <w:t xml:space="preserve">ia prelungirii Regulamentului </w:t>
      </w:r>
      <w:r w:rsidR="00E84AC3">
        <w:rPr>
          <w:rFonts w:ascii="Trebuchet MS" w:hAnsi="Trebuchet MS" w:cs="Trebuchet MS"/>
          <w:shd w:val="clear" w:color="auto" w:fill="FFFFFF"/>
        </w:rPr>
        <w:t>ș</w:t>
      </w:r>
      <w:r w:rsidR="00DF1615">
        <w:rPr>
          <w:rFonts w:ascii="Trebuchet MS" w:hAnsi="Trebuchet MS" w:cs="Trebuchet MS"/>
          <w:shd w:val="clear" w:color="auto" w:fill="FFFFFF"/>
        </w:rPr>
        <w:t xml:space="preserve">i duratei de valabilitatea a schemei </w:t>
      </w:r>
      <w:r w:rsidR="00E84AC3">
        <w:rPr>
          <w:rFonts w:ascii="Trebuchet MS" w:hAnsi="Trebuchet MS" w:cs="Trebuchet MS"/>
          <w:shd w:val="clear" w:color="auto" w:fill="FFFFFF"/>
        </w:rPr>
        <w:t>î</w:t>
      </w:r>
      <w:r w:rsidR="00DF1615">
        <w:rPr>
          <w:rFonts w:ascii="Trebuchet MS" w:hAnsi="Trebuchet MS" w:cs="Trebuchet MS"/>
          <w:shd w:val="clear" w:color="auto" w:fill="FFFFFF"/>
        </w:rPr>
        <w:t>n concordan</w:t>
      </w:r>
      <w:r w:rsidR="00E84AC3">
        <w:rPr>
          <w:rFonts w:ascii="Trebuchet MS" w:hAnsi="Trebuchet MS" w:cs="Trebuchet MS"/>
          <w:shd w:val="clear" w:color="auto" w:fill="FFFFFF"/>
        </w:rPr>
        <w:t>ță</w:t>
      </w:r>
      <w:r w:rsidR="00DF1615">
        <w:rPr>
          <w:rFonts w:ascii="Trebuchet MS" w:hAnsi="Trebuchet MS" w:cs="Trebuchet MS"/>
          <w:shd w:val="clear" w:color="auto" w:fill="FFFFFF"/>
        </w:rPr>
        <w:t xml:space="preserve"> cu prevederile Regulamentului.</w:t>
      </w:r>
    </w:p>
    <w:p w14:paraId="32FF581B" w14:textId="08E3CAFF" w:rsidR="00453425"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11</w:t>
      </w:r>
    </w:p>
    <w:p w14:paraId="185A194E" w14:textId="0CE7C864"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Bugetul schemei</w:t>
      </w:r>
    </w:p>
    <w:p w14:paraId="5CBE6BCB" w14:textId="0F24FC9A"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 1</w:t>
      </w:r>
      <w:r w:rsidR="00453425">
        <w:rPr>
          <w:rFonts w:ascii="Trebuchet MS" w:hAnsi="Trebuchet MS" w:cs="Trebuchet MS"/>
          <w:b/>
          <w:bCs/>
          <w:shd w:val="clear" w:color="auto" w:fill="FFFFFF"/>
        </w:rPr>
        <w:t>7</w:t>
      </w:r>
      <w:r w:rsidR="00453425">
        <w:rPr>
          <w:rFonts w:ascii="Trebuchet MS" w:hAnsi="Trebuchet MS" w:cs="Trebuchet MS"/>
          <w:shd w:val="clear" w:color="auto" w:fill="FFFFFF"/>
        </w:rPr>
        <w:t>. V</w:t>
      </w:r>
      <w:r w:rsidR="00B47132" w:rsidRPr="006A3D21">
        <w:rPr>
          <w:rFonts w:ascii="Trebuchet MS" w:hAnsi="Trebuchet MS" w:cs="Trebuchet MS"/>
          <w:shd w:val="clear" w:color="auto" w:fill="FFFFFF"/>
          <w:lang w:val="x-none"/>
        </w:rPr>
        <w:t>aloarea totală estimată a ajutoarelor care pot fi acordate în cadrul schemei</w:t>
      </w:r>
      <w:r w:rsidR="00DF1615">
        <w:rPr>
          <w:rFonts w:ascii="Trebuchet MS" w:hAnsi="Trebuchet MS" w:cs="Trebuchet MS"/>
          <w:shd w:val="clear" w:color="auto" w:fill="FFFFFF"/>
        </w:rPr>
        <w:t xml:space="preserve"> de ajutor de minimis</w:t>
      </w:r>
      <w:r w:rsidR="00B47132" w:rsidRPr="006A3D21">
        <w:rPr>
          <w:rFonts w:ascii="Trebuchet MS" w:hAnsi="Trebuchet MS" w:cs="Trebuchet MS"/>
          <w:shd w:val="clear" w:color="auto" w:fill="FFFFFF"/>
          <w:lang w:val="x-none"/>
        </w:rPr>
        <w:t>, pe întreaga durată de aplicare a acesteia, este de maximum</w:t>
      </w:r>
      <w:r w:rsidRPr="006A3D21">
        <w:rPr>
          <w:rFonts w:ascii="Trebuchet MS" w:hAnsi="Trebuchet MS" w:cs="Trebuchet MS"/>
          <w:shd w:val="clear" w:color="auto" w:fill="FFFFFF"/>
        </w:rPr>
        <w:t xml:space="preserve"> 20.000.000</w:t>
      </w:r>
      <w:r w:rsidR="00B47132" w:rsidRPr="006A3D21">
        <w:rPr>
          <w:rFonts w:ascii="Trebuchet MS" w:hAnsi="Trebuchet MS" w:cs="Trebuchet MS"/>
          <w:shd w:val="clear" w:color="auto" w:fill="FFFFFF"/>
          <w:lang w:val="x-none"/>
        </w:rPr>
        <w:t xml:space="preserve"> lei, în limita creditelor bugetare și de angajament aprobate anual prin legea bugetului de stat.</w:t>
      </w:r>
    </w:p>
    <w:p w14:paraId="4FB54DC5" w14:textId="79755375" w:rsidR="00453425" w:rsidRDefault="00B47132" w:rsidP="00F7796F">
      <w:pPr>
        <w:autoSpaceDE w:val="0"/>
        <w:autoSpaceDN w:val="0"/>
        <w:adjustRightInd w:val="0"/>
        <w:spacing w:after="165" w:line="254" w:lineRule="auto"/>
        <w:jc w:val="center"/>
        <w:rPr>
          <w:rFonts w:ascii="Trebuchet MS" w:hAnsi="Trebuchet MS"/>
          <w:b/>
        </w:rPr>
      </w:pPr>
      <w:r w:rsidRPr="006A3D21">
        <w:rPr>
          <w:rFonts w:ascii="Trebuchet MS" w:hAnsi="Trebuchet MS" w:cs="Trebuchet MS"/>
          <w:b/>
          <w:bCs/>
          <w:shd w:val="clear" w:color="auto" w:fill="FFFFFF"/>
          <w:lang w:val="x-none"/>
        </w:rPr>
        <w:t>Capitolul 12</w:t>
      </w:r>
    </w:p>
    <w:p w14:paraId="103A2A35" w14:textId="4784E0EA" w:rsidR="00B47132" w:rsidRPr="006A3D21" w:rsidRDefault="009F0E51" w:rsidP="00F7796F">
      <w:pPr>
        <w:autoSpaceDE w:val="0"/>
        <w:autoSpaceDN w:val="0"/>
        <w:adjustRightInd w:val="0"/>
        <w:spacing w:after="165" w:line="254" w:lineRule="auto"/>
        <w:jc w:val="center"/>
        <w:rPr>
          <w:rFonts w:ascii="Trebuchet MS" w:hAnsi="Trebuchet MS" w:cs="Trebuchet MS"/>
          <w:b/>
          <w:bCs/>
          <w:color w:val="FF0000"/>
          <w:shd w:val="clear" w:color="auto" w:fill="FFFFFF"/>
          <w:lang w:val="x-none"/>
        </w:rPr>
      </w:pPr>
      <w:r w:rsidRPr="006A3D21">
        <w:rPr>
          <w:rFonts w:ascii="Trebuchet MS" w:hAnsi="Trebuchet MS"/>
          <w:b/>
        </w:rPr>
        <w:t>Monitorizarea</w:t>
      </w:r>
      <w:r w:rsidRPr="006A3D21">
        <w:rPr>
          <w:rFonts w:ascii="Trebuchet MS" w:hAnsi="Trebuchet MS"/>
          <w:b/>
          <w:bCs/>
        </w:rPr>
        <w:t xml:space="preserve"> </w:t>
      </w:r>
      <w:r w:rsidRPr="006A3D21">
        <w:rPr>
          <w:rFonts w:ascii="Trebuchet MS" w:hAnsi="Trebuchet MS"/>
          <w:b/>
        </w:rPr>
        <w:t>și controlul beneficiarilor Schemei</w:t>
      </w:r>
    </w:p>
    <w:p w14:paraId="09090A73" w14:textId="42C1CE13" w:rsidR="009F0E51" w:rsidRPr="006A3D21" w:rsidRDefault="00B47132" w:rsidP="00F7796F">
      <w:pPr>
        <w:autoSpaceDE w:val="0"/>
        <w:autoSpaceDN w:val="0"/>
        <w:adjustRightInd w:val="0"/>
        <w:spacing w:after="165" w:line="254" w:lineRule="auto"/>
        <w:jc w:val="both"/>
        <w:rPr>
          <w:rFonts w:ascii="Trebuchet MS" w:hAnsi="Trebuchet MS"/>
          <w:lang w:eastAsia="ar-SA"/>
        </w:rPr>
      </w:pPr>
      <w:r w:rsidRPr="006A3D21">
        <w:rPr>
          <w:rFonts w:ascii="Trebuchet MS" w:hAnsi="Trebuchet MS" w:cs="Trebuchet MS"/>
          <w:b/>
          <w:bCs/>
          <w:shd w:val="clear" w:color="auto" w:fill="FFFFFF"/>
          <w:lang w:val="x-none"/>
        </w:rPr>
        <w:t>Art</w:t>
      </w:r>
      <w:r w:rsidR="00453425">
        <w:rPr>
          <w:rFonts w:ascii="Trebuchet MS" w:hAnsi="Trebuchet MS" w:cs="Trebuchet MS"/>
          <w:b/>
          <w:bCs/>
          <w:shd w:val="clear" w:color="auto" w:fill="FFFFFF"/>
        </w:rPr>
        <w:t xml:space="preserve">. </w:t>
      </w:r>
      <w:r w:rsidRPr="006A3D21">
        <w:rPr>
          <w:rFonts w:ascii="Trebuchet MS" w:hAnsi="Trebuchet MS" w:cs="Trebuchet MS"/>
          <w:b/>
          <w:bCs/>
          <w:shd w:val="clear" w:color="auto" w:fill="FFFFFF"/>
          <w:lang w:val="x-none"/>
        </w:rPr>
        <w:t>1</w:t>
      </w:r>
      <w:r w:rsidR="00453425">
        <w:rPr>
          <w:rFonts w:ascii="Trebuchet MS" w:hAnsi="Trebuchet MS" w:cs="Trebuchet MS"/>
          <w:b/>
          <w:bCs/>
          <w:shd w:val="clear" w:color="auto" w:fill="FFFFFF"/>
        </w:rPr>
        <w:t>8</w:t>
      </w:r>
      <w:r w:rsidR="00453425">
        <w:rPr>
          <w:rFonts w:ascii="Trebuchet MS" w:hAnsi="Trebuchet MS"/>
          <w:lang w:eastAsia="ar-SA"/>
        </w:rPr>
        <w:t xml:space="preserve">. </w:t>
      </w:r>
      <w:r w:rsidR="009F0E51" w:rsidRPr="006A3D21">
        <w:rPr>
          <w:rFonts w:ascii="Trebuchet MS" w:hAnsi="Trebuchet MS"/>
          <w:lang w:eastAsia="ar-SA"/>
        </w:rPr>
        <w:t xml:space="preserve">Monitorizarea și controlul beneficiarilor Programului se va face de către UIP din cadrul </w:t>
      </w:r>
      <w:r w:rsidR="009F0E51" w:rsidRPr="006A3D21">
        <w:rPr>
          <w:rFonts w:ascii="Trebuchet MS" w:hAnsi="Trebuchet MS"/>
        </w:rPr>
        <w:t>MAT, începând cu data plății pe întreaga perioadă de valabilitate.</w:t>
      </w:r>
    </w:p>
    <w:p w14:paraId="3AE2A1BD" w14:textId="77777777" w:rsidR="009F0E51" w:rsidRPr="006A3D21" w:rsidRDefault="009F0E51" w:rsidP="009F0E51">
      <w:pPr>
        <w:autoSpaceDE w:val="0"/>
        <w:spacing w:before="120" w:after="120" w:line="260" w:lineRule="exact"/>
        <w:jc w:val="both"/>
        <w:rPr>
          <w:rStyle w:val="tpt1"/>
          <w:rFonts w:ascii="Trebuchet MS" w:hAnsi="Trebuchet MS"/>
        </w:rPr>
      </w:pPr>
      <w:r w:rsidRPr="006A3D21">
        <w:rPr>
          <w:rStyle w:val="tpt1"/>
          <w:rFonts w:ascii="Trebuchet MS" w:hAnsi="Trebuchet MS"/>
        </w:rPr>
        <w:t>În situația în care, pe perioada contractuală, beneficiarul ajunge în situația de închidere operațională, faliment, reorganizare judiciară, dizolvare sau insolvență se va proceda la recuperarea ajutorului acordat prin Program.</w:t>
      </w:r>
    </w:p>
    <w:p w14:paraId="23639FD6" w14:textId="02D6E6AB" w:rsidR="009F0E51" w:rsidRPr="006A3D21" w:rsidRDefault="009F0E51" w:rsidP="009F0E51">
      <w:pPr>
        <w:autoSpaceDE w:val="0"/>
        <w:spacing w:before="120" w:after="120" w:line="260" w:lineRule="exact"/>
        <w:jc w:val="both"/>
        <w:rPr>
          <w:rStyle w:val="tpt1"/>
          <w:rFonts w:ascii="Trebuchet MS" w:hAnsi="Trebuchet MS"/>
        </w:rPr>
      </w:pPr>
      <w:r w:rsidRPr="006A3D21">
        <w:rPr>
          <w:rStyle w:val="tpt1"/>
          <w:rFonts w:ascii="Trebuchet MS" w:hAnsi="Trebuchet MS"/>
        </w:rPr>
        <w:t>Nerespectarea de către beneficiar a prevederilor actualei proceduri</w:t>
      </w:r>
      <w:r w:rsidR="00453425">
        <w:rPr>
          <w:rStyle w:val="tpt1"/>
          <w:rFonts w:ascii="Trebuchet MS" w:hAnsi="Trebuchet MS"/>
        </w:rPr>
        <w:t xml:space="preserve"> </w:t>
      </w:r>
      <w:r w:rsidRPr="006A3D21">
        <w:rPr>
          <w:rStyle w:val="tpt1"/>
          <w:rFonts w:ascii="Trebuchet MS" w:hAnsi="Trebuchet MS"/>
        </w:rPr>
        <w:t>conduce la recuperarea ajutorului acordat, împreună cu dobânzile aferente.</w:t>
      </w:r>
    </w:p>
    <w:p w14:paraId="3FF795DB" w14:textId="4FAAC8C2" w:rsidR="009F0E51" w:rsidRPr="006A3D21" w:rsidRDefault="009F0E51" w:rsidP="009F0E51">
      <w:pPr>
        <w:autoSpaceDE w:val="0"/>
        <w:spacing w:before="120" w:after="120" w:line="260" w:lineRule="exact"/>
        <w:jc w:val="both"/>
        <w:rPr>
          <w:rStyle w:val="tpt1"/>
          <w:rFonts w:ascii="Trebuchet MS" w:hAnsi="Trebuchet MS"/>
        </w:rPr>
      </w:pPr>
      <w:r w:rsidRPr="006A3D21">
        <w:rPr>
          <w:rStyle w:val="tpt1"/>
          <w:rFonts w:ascii="Trebuchet MS" w:hAnsi="Trebuchet MS"/>
        </w:rPr>
        <w:t>Identificarea, de către alte instituții abilitate sau de către organele de urmărire penală, oricând pe perioada contractuală, a unor fapte incriminate de Codul Penal sau de alte Legi speciale săvârșite de societăți, reprezentanți legali, acționari / asociați / administratori în legătură cu obținerea sau utilizarea frauduloasă a fondurilor europene și/sau publice, conduce la recuperarea ajutorului acordat, împreună cu dobânzile aferente.</w:t>
      </w:r>
    </w:p>
    <w:p w14:paraId="183CC67B" w14:textId="77777777"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rPr>
        <w:t>UIP</w:t>
      </w:r>
      <w:r w:rsidR="00B47132" w:rsidRPr="006A3D21">
        <w:rPr>
          <w:rFonts w:ascii="Trebuchet MS" w:hAnsi="Trebuchet MS" w:cs="Trebuchet MS"/>
          <w:shd w:val="clear" w:color="auto" w:fill="FFFFFF"/>
          <w:lang w:val="x-none"/>
        </w:rPr>
        <w:t xml:space="preserve"> va realiza și va menține o evidență a ajutoarelor acordate în baza prezentei scheme, care trebuie să conțină informațiile necesare pentru a demonstra respectarea tuturor condițiilor impuse prin prezentul ordin, cum sunt: datele de identificare ale beneficiarului, durata (anul de raportare), valoarea cumulată a ajutoarelor de minimis acordată de MAT în anii fiscali anteriori, valoarea estimativă (ex-ante), valoarea exactă a ajutorului de minimis (la momentul efectuării decontului final al cheltuielilor aferente acțiunii, valoare ce va fi raportată Consiliului Concurenței) și sursa de finanțare. Această evidență se păstrează timp de 10 ani fiscali de la data acordării ultimului ajutor în cadrul schemei.</w:t>
      </w:r>
    </w:p>
    <w:p w14:paraId="36D7A999" w14:textId="40C86F43" w:rsidR="00B47132" w:rsidRPr="006A3D21" w:rsidRDefault="003D012D" w:rsidP="00B47132">
      <w:pPr>
        <w:autoSpaceDE w:val="0"/>
        <w:autoSpaceDN w:val="0"/>
        <w:adjustRightInd w:val="0"/>
        <w:spacing w:after="165" w:line="254" w:lineRule="auto"/>
        <w:jc w:val="both"/>
        <w:rPr>
          <w:rFonts w:ascii="Trebuchet MS" w:hAnsi="Trebuchet MS" w:cs="Courier New"/>
          <w:shd w:val="clear" w:color="auto" w:fill="FFFFFF"/>
          <w:lang w:val="x-none"/>
        </w:rPr>
      </w:pPr>
      <w:r w:rsidRPr="006A3D21">
        <w:rPr>
          <w:rFonts w:ascii="Trebuchet MS" w:hAnsi="Trebuchet MS" w:cs="Trebuchet MS"/>
          <w:b/>
          <w:bCs/>
          <w:shd w:val="clear" w:color="auto" w:fill="FFFFFF"/>
          <w:lang w:val="x-none"/>
        </w:rPr>
        <w:t>Art</w:t>
      </w:r>
      <w:r w:rsidR="00453425">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1</w:t>
      </w:r>
      <w:r w:rsidR="00453425">
        <w:rPr>
          <w:rFonts w:ascii="Trebuchet MS" w:hAnsi="Trebuchet MS" w:cs="Trebuchet MS"/>
          <w:b/>
          <w:bCs/>
          <w:shd w:val="clear" w:color="auto" w:fill="FFFFFF"/>
        </w:rPr>
        <w:t>9</w:t>
      </w:r>
      <w:r w:rsidR="00B47132" w:rsidRPr="006A3D21">
        <w:rPr>
          <w:rFonts w:ascii="Trebuchet MS" w:hAnsi="Trebuchet MS" w:cs="Trebuchet MS"/>
          <w:shd w:val="clear" w:color="auto" w:fill="FFFFFF"/>
          <w:lang w:val="x-none"/>
        </w:rPr>
        <w:t>(1) Operatorii economici beneficiari de ajutor de minimis în cadrul prezentei scheme au obligația păstrării unei evidențe a informațiilor despre ajutoarele primite pentru o perioadă de minimum 10 ani de la data la care a fost acordată ultima alocare specifică</w:t>
      </w:r>
      <w:r w:rsidR="00B47132" w:rsidRPr="006A3D21">
        <w:rPr>
          <w:rFonts w:ascii="Trebuchet MS" w:hAnsi="Trebuchet MS" w:cs="Courier New"/>
          <w:shd w:val="clear" w:color="auto" w:fill="FFFFFF"/>
          <w:lang w:val="x-none"/>
        </w:rPr>
        <w:t>.</w:t>
      </w:r>
    </w:p>
    <w:p w14:paraId="0A9229BA" w14:textId="77777777"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(2) Operatorii</w:t>
      </w:r>
      <w:r w:rsidR="00DF1615">
        <w:rPr>
          <w:rFonts w:ascii="Trebuchet MS" w:hAnsi="Trebuchet MS" w:cs="Trebuchet MS"/>
          <w:shd w:val="clear" w:color="auto" w:fill="FFFFFF"/>
          <w:lang w:val="x-none"/>
        </w:rPr>
        <w:t xml:space="preserve"> economici care beneficiaz</w:t>
      </w:r>
      <w:r w:rsidRPr="006A3D21">
        <w:rPr>
          <w:rFonts w:ascii="Trebuchet MS" w:hAnsi="Trebuchet MS" w:cs="Trebuchet MS"/>
          <w:shd w:val="clear" w:color="auto" w:fill="FFFFFF"/>
          <w:lang w:val="x-none"/>
        </w:rPr>
        <w:t>ă de ajutoare de minimis în cadrul prezentei scheme au obligația de a răspunde, în termenul stabilit de Consiliul Concurenței, la orice solicitare de informații privind ajutoarele de minimis primite.</w:t>
      </w:r>
    </w:p>
    <w:p w14:paraId="4C12459B" w14:textId="412A0606"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w:t>
      </w:r>
      <w:r w:rsidR="00453425">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w:t>
      </w:r>
      <w:r w:rsidR="00453425">
        <w:rPr>
          <w:rFonts w:ascii="Trebuchet MS" w:hAnsi="Trebuchet MS" w:cs="Trebuchet MS"/>
          <w:b/>
          <w:bCs/>
          <w:shd w:val="clear" w:color="auto" w:fill="FFFFFF"/>
        </w:rPr>
        <w:t>20</w:t>
      </w:r>
      <w:r w:rsidR="003D012D" w:rsidRPr="006A3D21">
        <w:rPr>
          <w:rFonts w:ascii="Trebuchet MS" w:hAnsi="Trebuchet MS" w:cs="Trebuchet MS"/>
          <w:shd w:val="clear" w:color="auto" w:fill="FFFFFF"/>
          <w:lang w:val="x-none"/>
        </w:rPr>
        <w:t xml:space="preserve"> </w:t>
      </w:r>
      <w:r w:rsidRPr="006A3D21">
        <w:rPr>
          <w:rFonts w:ascii="Trebuchet MS" w:hAnsi="Trebuchet MS" w:cs="Trebuchet MS"/>
          <w:shd w:val="clear" w:color="auto" w:fill="FFFFFF"/>
          <w:lang w:val="x-none"/>
        </w:rPr>
        <w:t>(</w:t>
      </w:r>
      <w:r w:rsidR="003D012D" w:rsidRPr="006A3D21">
        <w:rPr>
          <w:rFonts w:ascii="Trebuchet MS" w:hAnsi="Trebuchet MS" w:cs="Trebuchet MS"/>
          <w:shd w:val="clear" w:color="auto" w:fill="FFFFFF"/>
        </w:rPr>
        <w:t>1</w:t>
      </w:r>
      <w:r w:rsidRPr="006A3D21">
        <w:rPr>
          <w:rFonts w:ascii="Trebuchet MS" w:hAnsi="Trebuchet MS" w:cs="Trebuchet MS"/>
          <w:shd w:val="clear" w:color="auto" w:fill="FFFFFF"/>
          <w:lang w:val="x-none"/>
        </w:rPr>
        <w:t>) Furnizorul are obligația de a supraveghea permanent ajutoarele de minimis acordate, aflate în derulare, și de a dispune măsurile care se impun în cazul nerespectării condițiilor impuse prin prezenta schemă sau prin legislația națională ori europeană aplicabilă la momentul respectiv.</w:t>
      </w:r>
    </w:p>
    <w:p w14:paraId="74053268" w14:textId="3281FCA1"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(2</w:t>
      </w:r>
      <w:r w:rsidR="00B47132" w:rsidRPr="006A3D21">
        <w:rPr>
          <w:rFonts w:ascii="Trebuchet MS" w:hAnsi="Trebuchet MS" w:cs="Trebuchet MS"/>
          <w:shd w:val="clear" w:color="auto" w:fill="FFFFFF"/>
          <w:lang w:val="x-none"/>
        </w:rPr>
        <w:t>) În aplicarea prevederilor alin. (</w:t>
      </w:r>
      <w:r w:rsidR="00DF1615">
        <w:rPr>
          <w:rFonts w:ascii="Trebuchet MS" w:hAnsi="Trebuchet MS" w:cs="Trebuchet MS"/>
          <w:shd w:val="clear" w:color="auto" w:fill="FFFFFF"/>
        </w:rPr>
        <w:t>1</w:t>
      </w:r>
      <w:r w:rsidR="00B47132" w:rsidRPr="006A3D21">
        <w:rPr>
          <w:rFonts w:ascii="Trebuchet MS" w:hAnsi="Trebuchet MS" w:cs="Trebuchet MS"/>
          <w:shd w:val="clear" w:color="auto" w:fill="FFFFFF"/>
          <w:lang w:val="x-none"/>
        </w:rPr>
        <w:t xml:space="preserve">), MAT va emite ordine prin care va dispune stoparea sau recuperarea ajutoarelor de </w:t>
      </w:r>
      <w:r w:rsidR="00824807">
        <w:rPr>
          <w:rFonts w:ascii="Trebuchet MS" w:hAnsi="Trebuchet MS" w:cs="Trebuchet MS"/>
          <w:shd w:val="clear" w:color="auto" w:fill="FFFFFF"/>
          <w:lang w:val="en-US"/>
        </w:rPr>
        <w:t>minimis</w:t>
      </w:r>
      <w:r w:rsidR="00B47132" w:rsidRPr="006A3D21">
        <w:rPr>
          <w:rFonts w:ascii="Trebuchet MS" w:hAnsi="Trebuchet MS" w:cs="Trebuchet MS"/>
          <w:shd w:val="clear" w:color="auto" w:fill="FFFFFF"/>
          <w:lang w:val="x-none"/>
        </w:rPr>
        <w:t xml:space="preserve"> acordate, care, potrivit legii, vor avea caracter de titlu executoriu. MAT va </w:t>
      </w:r>
      <w:r w:rsidR="00B47132" w:rsidRPr="006A3D21">
        <w:rPr>
          <w:rFonts w:ascii="Trebuchet MS" w:hAnsi="Trebuchet MS" w:cs="Trebuchet MS"/>
          <w:shd w:val="clear" w:color="auto" w:fill="FFFFFF"/>
          <w:lang w:val="x-none"/>
        </w:rPr>
        <w:lastRenderedPageBreak/>
        <w:t>informa în scris Consiliul Concurenței cu privire la ordinele proprii adoptate privind recuperarea ajutoarelor de minimis, în termen de maximum 5 zile lucrătoare de la adoptare.</w:t>
      </w:r>
    </w:p>
    <w:p w14:paraId="066BBD97" w14:textId="15A07A44" w:rsidR="00B47132" w:rsidRPr="00E26E96"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E26E96">
        <w:rPr>
          <w:rFonts w:ascii="Trebuchet MS" w:hAnsi="Trebuchet MS" w:cs="Trebuchet MS"/>
          <w:shd w:val="clear" w:color="auto" w:fill="FFFFFF"/>
          <w:lang w:val="x-none"/>
        </w:rPr>
        <w:t>(3</w:t>
      </w:r>
      <w:r w:rsidR="00B47132" w:rsidRPr="00E26E96">
        <w:rPr>
          <w:rFonts w:ascii="Trebuchet MS" w:hAnsi="Trebuchet MS" w:cs="Trebuchet MS"/>
          <w:shd w:val="clear" w:color="auto" w:fill="FFFFFF"/>
          <w:lang w:val="x-none"/>
        </w:rPr>
        <w:t>) În vederea îndeplinirii obligații</w:t>
      </w:r>
      <w:r w:rsidR="00DF1615" w:rsidRPr="00E26E96">
        <w:rPr>
          <w:rFonts w:ascii="Trebuchet MS" w:hAnsi="Trebuchet MS" w:cs="Trebuchet MS"/>
          <w:shd w:val="clear" w:color="auto" w:fill="FFFFFF"/>
          <w:lang w:val="x-none"/>
        </w:rPr>
        <w:t>lor prevăzute la alin. (</w:t>
      </w:r>
      <w:r w:rsidR="007361D3">
        <w:rPr>
          <w:rFonts w:ascii="Trebuchet MS" w:hAnsi="Trebuchet MS" w:cs="Trebuchet MS"/>
          <w:shd w:val="clear" w:color="auto" w:fill="FFFFFF"/>
        </w:rPr>
        <w:t>1</w:t>
      </w:r>
      <w:r w:rsidR="00DF1615" w:rsidRPr="00E26E96">
        <w:rPr>
          <w:rFonts w:ascii="Trebuchet MS" w:hAnsi="Trebuchet MS" w:cs="Trebuchet MS"/>
          <w:shd w:val="clear" w:color="auto" w:fill="FFFFFF"/>
          <w:lang w:val="x-none"/>
        </w:rPr>
        <w:t>), MA</w:t>
      </w:r>
      <w:r w:rsidR="00DF1615" w:rsidRPr="00E26E96">
        <w:rPr>
          <w:rFonts w:ascii="Trebuchet MS" w:hAnsi="Trebuchet MS" w:cs="Trebuchet MS"/>
          <w:shd w:val="clear" w:color="auto" w:fill="FFFFFF"/>
        </w:rPr>
        <w:t xml:space="preserve">T poate </w:t>
      </w:r>
      <w:r w:rsidR="00B47132" w:rsidRPr="00E26E96">
        <w:rPr>
          <w:rFonts w:ascii="Trebuchet MS" w:hAnsi="Trebuchet MS" w:cs="Trebuchet MS"/>
          <w:shd w:val="clear" w:color="auto" w:fill="FFFFFF"/>
          <w:lang w:val="x-none"/>
        </w:rPr>
        <w:t xml:space="preserve">emite prin ordin norme metodologice proprii, </w:t>
      </w:r>
      <w:r w:rsidR="00E26E96" w:rsidRPr="00E26E96">
        <w:rPr>
          <w:rFonts w:ascii="Trebuchet MS" w:hAnsi="Trebuchet MS" w:cs="Trebuchet MS"/>
          <w:shd w:val="clear" w:color="auto" w:fill="FFFFFF"/>
        </w:rPr>
        <w:t xml:space="preserve">aprobate prin ordin al ministrului Antreprenoriatului si Turismului, </w:t>
      </w:r>
      <w:r w:rsidR="00B47132" w:rsidRPr="00E26E96">
        <w:rPr>
          <w:rFonts w:ascii="Trebuchet MS" w:hAnsi="Trebuchet MS" w:cs="Trebuchet MS"/>
          <w:shd w:val="clear" w:color="auto" w:fill="FFFFFF"/>
          <w:lang w:val="x-none"/>
        </w:rPr>
        <w:t>care vor fi transmise Consiliului Concurenței, spre informare, în termen de 5 zile lucrătoare de la momentul adoptării.</w:t>
      </w:r>
    </w:p>
    <w:p w14:paraId="6E54FC6E" w14:textId="77777777"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(4</w:t>
      </w:r>
      <w:r w:rsidR="00B47132" w:rsidRPr="006A3D21">
        <w:rPr>
          <w:rFonts w:ascii="Trebuchet MS" w:hAnsi="Trebuchet MS" w:cs="Trebuchet MS"/>
          <w:shd w:val="clear" w:color="auto" w:fill="FFFFFF"/>
          <w:lang w:val="x-none"/>
        </w:rPr>
        <w:t xml:space="preserve">) MAT, prin </w:t>
      </w:r>
      <w:r w:rsidRPr="006A3D21">
        <w:rPr>
          <w:rFonts w:ascii="Trebuchet MS" w:hAnsi="Trebuchet MS" w:cs="Trebuchet MS"/>
          <w:shd w:val="clear" w:color="auto" w:fill="FFFFFF"/>
        </w:rPr>
        <w:t>UIP</w:t>
      </w:r>
      <w:r w:rsidR="00B47132" w:rsidRPr="006A3D21">
        <w:rPr>
          <w:rFonts w:ascii="Trebuchet MS" w:hAnsi="Trebuchet MS" w:cs="Trebuchet MS"/>
          <w:shd w:val="clear" w:color="auto" w:fill="FFFFFF"/>
          <w:lang w:val="x-none"/>
        </w:rPr>
        <w:t>, va pune la dispoziția Consiliului Concurenței, la termenul și în formatul solicitat de acesta, toate datele și informațiile necesare pentru monitorizarea ajutoarelor de minimis la nivel național, inclusiv pentru întocmirea inventarului ajutoarelor de minimis și a rapoartelor și informărilor necesare îndeplinirii obligațiilor României în calitate de stat membru al Uniunii Europene.</w:t>
      </w:r>
    </w:p>
    <w:p w14:paraId="4D64F91A" w14:textId="77777777"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(5</w:t>
      </w:r>
      <w:r w:rsidR="00B47132" w:rsidRPr="006A3D21">
        <w:rPr>
          <w:rFonts w:ascii="Trebuchet MS" w:hAnsi="Trebuchet MS" w:cs="Trebuchet MS"/>
          <w:shd w:val="clear" w:color="auto" w:fill="FFFFFF"/>
          <w:lang w:val="x-none"/>
        </w:rPr>
        <w:t>) MAT va transmite spre informare Consiliului Concurenței prezenta schemă în termen de 15 zile de la data adoptării acesteia, conform </w:t>
      </w:r>
      <w:r w:rsidR="00B47132" w:rsidRPr="0049004C">
        <w:rPr>
          <w:rFonts w:ascii="Trebuchet MS" w:hAnsi="Trebuchet MS" w:cs="Trebuchet MS"/>
          <w:u w:val="single"/>
          <w:shd w:val="clear" w:color="auto" w:fill="FFFFFF"/>
          <w:lang w:val="x-none"/>
        </w:rPr>
        <w:t>art. 17 din Ordonanța de urgență a Guvernului nr. 77/2014</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procedurile naționale în domeniul ajutorului de stat, precum și pentru modificarea și completarea </w:t>
      </w:r>
      <w:r w:rsidR="00B47132" w:rsidRPr="0049004C">
        <w:rPr>
          <w:rFonts w:ascii="Trebuchet MS" w:hAnsi="Trebuchet MS" w:cs="Trebuchet MS"/>
          <w:u w:val="single"/>
          <w:shd w:val="clear" w:color="auto" w:fill="FFFFFF"/>
          <w:lang w:val="x-none"/>
        </w:rPr>
        <w:t>Legii concurenței nr. 21/1996</w:t>
      </w:r>
      <w:r w:rsidR="00B47132" w:rsidRPr="006A3D21">
        <w:rPr>
          <w:rFonts w:ascii="Trebuchet MS" w:hAnsi="Trebuchet MS" w:cs="Trebuchet MS"/>
          <w:shd w:val="clear" w:color="auto" w:fill="FFFFFF"/>
          <w:lang w:val="x-none"/>
        </w:rPr>
        <w:t>, aprobată cu modificări și completări prin </w:t>
      </w:r>
      <w:r w:rsidR="00B47132" w:rsidRPr="0049004C">
        <w:rPr>
          <w:rFonts w:ascii="Trebuchet MS" w:hAnsi="Trebuchet MS" w:cs="Trebuchet MS"/>
          <w:u w:val="single"/>
          <w:shd w:val="clear" w:color="auto" w:fill="FFFFFF"/>
          <w:lang w:val="x-none"/>
        </w:rPr>
        <w:t>Legea nr. 20/2015</w:t>
      </w:r>
      <w:r w:rsidR="00B47132" w:rsidRPr="006A3D21">
        <w:rPr>
          <w:rFonts w:ascii="Trebuchet MS" w:hAnsi="Trebuchet MS" w:cs="Trebuchet MS"/>
          <w:shd w:val="clear" w:color="auto" w:fill="FFFFFF"/>
          <w:lang w:val="x-none"/>
        </w:rPr>
        <w:t>, cu modificările ulterioare.</w:t>
      </w:r>
    </w:p>
    <w:p w14:paraId="35B53F13" w14:textId="77777777"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(6</w:t>
      </w:r>
      <w:r w:rsidR="00B47132" w:rsidRPr="006A3D21">
        <w:rPr>
          <w:rFonts w:ascii="Trebuchet MS" w:hAnsi="Trebuchet MS" w:cs="Trebuchet MS"/>
          <w:shd w:val="clear" w:color="auto" w:fill="FFFFFF"/>
          <w:lang w:val="x-none"/>
        </w:rPr>
        <w:t xml:space="preserve">) Beneficiarul are obligația de a pune la dispoziția </w:t>
      </w:r>
      <w:r w:rsidR="00E26E96">
        <w:rPr>
          <w:rFonts w:ascii="Trebuchet MS" w:hAnsi="Trebuchet MS" w:cs="Trebuchet MS"/>
          <w:shd w:val="clear" w:color="auto" w:fill="FFFFFF"/>
        </w:rPr>
        <w:t>MAT</w:t>
      </w:r>
      <w:r w:rsidR="00B47132" w:rsidRPr="006A3D21">
        <w:rPr>
          <w:rFonts w:ascii="Trebuchet MS" w:hAnsi="Trebuchet MS" w:cs="Trebuchet MS"/>
          <w:shd w:val="clear" w:color="auto" w:fill="FFFFFF"/>
          <w:lang w:val="x-none"/>
        </w:rPr>
        <w:t>, în formatul și în termenul solicitate de către acesta, toate datele și informațiile necesare în vederea îndeplinirii procedurilor de raportare și monitorizare ce revin ca responsabilitate acestora.</w:t>
      </w:r>
    </w:p>
    <w:p w14:paraId="05419393" w14:textId="77777777"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(7</w:t>
      </w:r>
      <w:r w:rsidR="00B47132" w:rsidRPr="006A3D21">
        <w:rPr>
          <w:rFonts w:ascii="Trebuchet MS" w:hAnsi="Trebuchet MS" w:cs="Trebuchet MS"/>
          <w:shd w:val="clear" w:color="auto" w:fill="FFFFFF"/>
          <w:lang w:val="x-none"/>
        </w:rPr>
        <w:t>) MAT va furniza date și informații suplimentare Consiliului Concurenței, atunci când din informațiile deținute de acesta rezultă că nu au fost respectate condițiile de acordare a ajutoarelor de minimis.</w:t>
      </w:r>
    </w:p>
    <w:p w14:paraId="3FC70F72" w14:textId="5F9BCDA8"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(8</w:t>
      </w:r>
      <w:r w:rsidR="00B47132" w:rsidRPr="006A3D21">
        <w:rPr>
          <w:rFonts w:ascii="Trebuchet MS" w:hAnsi="Trebuchet MS" w:cs="Trebuchet MS"/>
          <w:shd w:val="clear" w:color="auto" w:fill="FFFFFF"/>
          <w:lang w:val="x-none"/>
        </w:rPr>
        <w:t xml:space="preserve">) Deciziile </w:t>
      </w:r>
      <w:r w:rsidR="00E26E96">
        <w:rPr>
          <w:rFonts w:ascii="Trebuchet MS" w:hAnsi="Trebuchet MS" w:cs="Trebuchet MS"/>
          <w:shd w:val="clear" w:color="auto" w:fill="FFFFFF"/>
        </w:rPr>
        <w:t xml:space="preserve">adoptate </w:t>
      </w:r>
      <w:r w:rsidR="00FD2863">
        <w:rPr>
          <w:rFonts w:ascii="Trebuchet MS" w:hAnsi="Trebuchet MS" w:cs="Trebuchet MS"/>
          <w:shd w:val="clear" w:color="auto" w:fill="FFFFFF"/>
        </w:rPr>
        <w:t>î</w:t>
      </w:r>
      <w:r w:rsidR="00E26E96">
        <w:rPr>
          <w:rFonts w:ascii="Trebuchet MS" w:hAnsi="Trebuchet MS" w:cs="Trebuchet MS"/>
          <w:shd w:val="clear" w:color="auto" w:fill="FFFFFF"/>
        </w:rPr>
        <w:t>n condi</w:t>
      </w:r>
      <w:r w:rsidR="00FD2863">
        <w:rPr>
          <w:rFonts w:ascii="Trebuchet MS" w:hAnsi="Trebuchet MS" w:cs="Trebuchet MS"/>
          <w:shd w:val="clear" w:color="auto" w:fill="FFFFFF"/>
        </w:rPr>
        <w:t>ț</w:t>
      </w:r>
      <w:r w:rsidR="00E26E96">
        <w:rPr>
          <w:rFonts w:ascii="Trebuchet MS" w:hAnsi="Trebuchet MS" w:cs="Trebuchet MS"/>
          <w:shd w:val="clear" w:color="auto" w:fill="FFFFFF"/>
        </w:rPr>
        <w:t>iile prev</w:t>
      </w:r>
      <w:r w:rsidR="00FD2863">
        <w:rPr>
          <w:rFonts w:ascii="Trebuchet MS" w:hAnsi="Trebuchet MS" w:cs="Trebuchet MS"/>
          <w:shd w:val="clear" w:color="auto" w:fill="FFFFFF"/>
        </w:rPr>
        <w:t>ă</w:t>
      </w:r>
      <w:r w:rsidR="00E26E96">
        <w:rPr>
          <w:rFonts w:ascii="Trebuchet MS" w:hAnsi="Trebuchet MS" w:cs="Trebuchet MS"/>
          <w:shd w:val="clear" w:color="auto" w:fill="FFFFFF"/>
        </w:rPr>
        <w:t>zute anterior</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se transmit</w:t>
      </w:r>
      <w:r w:rsidR="00E26E96">
        <w:rPr>
          <w:rFonts w:ascii="Trebuchet MS" w:hAnsi="Trebuchet MS" w:cs="Trebuchet MS"/>
          <w:shd w:val="clear" w:color="auto" w:fill="FFFFFF"/>
        </w:rPr>
        <w:t xml:space="preserve"> de MAT</w:t>
      </w:r>
      <w:r w:rsidR="00B47132" w:rsidRPr="006A3D21">
        <w:rPr>
          <w:rFonts w:ascii="Trebuchet MS" w:hAnsi="Trebuchet MS" w:cs="Trebuchet MS"/>
          <w:shd w:val="clear" w:color="auto" w:fill="FFFFFF"/>
          <w:lang w:val="x-none"/>
        </w:rPr>
        <w:t>, împreună cu confirmarea de primire a acestora de către beneficiari, în cel mult 20 de zile lucrătoare de la data adoptării, în vederea recuperării ajutoarelor de minimis organelor fiscale din subordinea Agenției Naționale de Administrare fiscală, în vederea aplicării prevederilor </w:t>
      </w:r>
      <w:r w:rsidR="00B47132" w:rsidRPr="0049004C">
        <w:rPr>
          <w:rFonts w:ascii="Trebuchet MS" w:hAnsi="Trebuchet MS" w:cs="Trebuchet MS"/>
          <w:u w:val="single"/>
          <w:shd w:val="clear" w:color="auto" w:fill="FFFFFF"/>
          <w:lang w:val="x-none"/>
        </w:rPr>
        <w:t>Legii nr. 207/2015</w:t>
      </w:r>
      <w:r w:rsidR="00FD2863" w:rsidRPr="00FD2863">
        <w:rPr>
          <w:rFonts w:ascii="Trebuchet MS" w:hAnsi="Trebuchet MS" w:cs="Trebuchet MS"/>
          <w:shd w:val="clear" w:color="auto" w:fill="FFFFFF"/>
        </w:rPr>
        <w:t xml:space="preserve"> </w:t>
      </w:r>
      <w:r w:rsidR="00B47132" w:rsidRPr="006A3D21">
        <w:rPr>
          <w:rFonts w:ascii="Trebuchet MS" w:hAnsi="Trebuchet MS" w:cs="Trebuchet MS"/>
          <w:shd w:val="clear" w:color="auto" w:fill="FFFFFF"/>
          <w:lang w:val="x-none"/>
        </w:rPr>
        <w:t>privind Codul de procedură fiscală, cu modificările și completările ulterioare, iar sumele astfel realizate se virează la bugetul de stat.</w:t>
      </w:r>
    </w:p>
    <w:p w14:paraId="52A86639" w14:textId="0ABB9B85" w:rsidR="00B47132" w:rsidRPr="006A3D21" w:rsidRDefault="003D012D"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shd w:val="clear" w:color="auto" w:fill="FFFFFF"/>
          <w:lang w:val="x-none"/>
        </w:rPr>
        <w:t>(9</w:t>
      </w:r>
      <w:r w:rsidR="00B47132" w:rsidRPr="006A3D21">
        <w:rPr>
          <w:rFonts w:ascii="Trebuchet MS" w:hAnsi="Trebuchet MS" w:cs="Trebuchet MS"/>
          <w:shd w:val="clear" w:color="auto" w:fill="FFFFFF"/>
          <w:lang w:val="x-none"/>
        </w:rPr>
        <w:t>) Pentru a crea posibilitatea verificării ex-ante a eligibilității potențialilor beneficiari ai măsurilor de ajutor, în conformitate cu prevederile </w:t>
      </w:r>
      <w:r w:rsidR="00B47132" w:rsidRPr="0049004C">
        <w:rPr>
          <w:rFonts w:ascii="Trebuchet MS" w:hAnsi="Trebuchet MS" w:cs="Trebuchet MS"/>
          <w:u w:val="single"/>
          <w:shd w:val="clear" w:color="auto" w:fill="FFFFFF"/>
          <w:lang w:val="x-none"/>
        </w:rPr>
        <w:t>art. 29 din Regulamentul</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Registrul ajutoarelor de stat, pus în aplicare prin </w:t>
      </w:r>
      <w:r w:rsidR="00B47132" w:rsidRPr="0049004C">
        <w:rPr>
          <w:rFonts w:ascii="Trebuchet MS" w:hAnsi="Trebuchet MS" w:cs="Trebuchet MS"/>
          <w:u w:val="single"/>
          <w:shd w:val="clear" w:color="auto" w:fill="FFFFFF"/>
          <w:lang w:val="x-none"/>
        </w:rPr>
        <w:t>Ordinul președintelui Consiliului Concurenței nr. 437/2016</w:t>
      </w:r>
      <w:r w:rsidR="00B47132" w:rsidRPr="006A3D21">
        <w:rPr>
          <w:rFonts w:ascii="Trebuchet MS" w:hAnsi="Trebuchet MS" w:cs="Trebuchet MS"/>
          <w:shd w:val="clear" w:color="auto" w:fill="FFFFFF"/>
          <w:lang w:val="x-none"/>
        </w:rPr>
        <w:t>, MAT, în calitate de furnizor al măsurii de minimis, are obligația încărcării în Registrul general al ajutoarelor de stat acordate în România (RegAS) a prezentei scheme, în termen de 5 zile lucrătoare de la data intrării în vigoare a acesteia.Contractele, plățile, obligațiile de recuperare a ajutoarelor și rambursarea efectivă a respectivelor obligații, aferente acestei măsuri, se vor încărca în RegAS în termen de 7 zile lucrătoare de la data semnării contractului/actului de finanțare, respectiv de la data instituirii plăților, a obligațiilor de recuperare a ajutoarelor sau a rambursării efective a respectivelor obligații.</w:t>
      </w:r>
    </w:p>
    <w:p w14:paraId="2166826F" w14:textId="77777777"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p>
    <w:p w14:paraId="1F57BA5E" w14:textId="0395751B" w:rsidR="00BB1F20" w:rsidRDefault="003D012D"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13</w:t>
      </w:r>
    </w:p>
    <w:p w14:paraId="74A69B1C" w14:textId="33D22164"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Raportarea ajutoarelor de minimis acordate în cadrul schemei</w:t>
      </w:r>
    </w:p>
    <w:p w14:paraId="3B414366" w14:textId="0C3316E5" w:rsidR="00B47132" w:rsidRPr="006A3D21" w:rsidRDefault="003D012D" w:rsidP="00B47132">
      <w:pPr>
        <w:autoSpaceDE w:val="0"/>
        <w:autoSpaceDN w:val="0"/>
        <w:adjustRightInd w:val="0"/>
        <w:spacing w:after="165" w:line="254" w:lineRule="auto"/>
        <w:jc w:val="both"/>
        <w:rPr>
          <w:rFonts w:ascii="Trebuchet MS" w:hAnsi="Trebuchet MS" w:cs="Courier New"/>
          <w:shd w:val="clear" w:color="auto" w:fill="FFFFFF"/>
          <w:lang w:val="x-none"/>
        </w:rPr>
      </w:pPr>
      <w:r w:rsidRPr="006A3D21">
        <w:rPr>
          <w:rFonts w:ascii="Trebuchet MS" w:hAnsi="Trebuchet MS" w:cs="Trebuchet MS"/>
          <w:b/>
          <w:bCs/>
          <w:shd w:val="clear" w:color="auto" w:fill="FFFFFF"/>
          <w:lang w:val="x-none"/>
        </w:rPr>
        <w:t>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1.</w:t>
      </w:r>
      <w:bookmarkStart w:id="17" w:name="_gjdgxs"/>
      <w:bookmarkEnd w:id="17"/>
      <w:r w:rsidR="00BB1F20">
        <w:rPr>
          <w:rFonts w:ascii="Trebuchet MS" w:hAnsi="Trebuchet MS" w:cs="Trebuchet MS"/>
          <w:shd w:val="clear" w:color="auto" w:fill="FFFFFF"/>
        </w:rPr>
        <w:t xml:space="preserve"> </w:t>
      </w:r>
      <w:r w:rsidR="00B47132" w:rsidRPr="006A3D21">
        <w:rPr>
          <w:rFonts w:ascii="Trebuchet MS" w:hAnsi="Trebuchet MS" w:cs="Trebuchet MS"/>
          <w:shd w:val="clear" w:color="auto" w:fill="FFFFFF"/>
          <w:lang w:val="x-none"/>
        </w:rPr>
        <w:t>Pentru implementarea schemei</w:t>
      </w:r>
      <w:r w:rsidR="00DA356B">
        <w:rPr>
          <w:rFonts w:ascii="Trebuchet MS" w:hAnsi="Trebuchet MS" w:cs="Trebuchet MS"/>
          <w:shd w:val="clear" w:color="auto" w:fill="FFFFFF"/>
        </w:rPr>
        <w:t xml:space="preserve"> de minimis</w:t>
      </w:r>
      <w:r w:rsidR="00B47132" w:rsidRPr="006A3D21">
        <w:rPr>
          <w:rFonts w:ascii="Trebuchet MS" w:hAnsi="Trebuchet MS" w:cs="Trebuchet MS"/>
          <w:shd w:val="clear" w:color="auto" w:fill="FFFFFF"/>
          <w:lang w:val="x-none"/>
        </w:rPr>
        <w:t xml:space="preserve">, MAT, prin </w:t>
      </w:r>
      <w:r w:rsidR="006A3D21" w:rsidRPr="006A3D21">
        <w:rPr>
          <w:rFonts w:ascii="Trebuchet MS" w:hAnsi="Trebuchet MS" w:cs="Trebuchet MS"/>
          <w:shd w:val="clear" w:color="auto" w:fill="FFFFFF"/>
        </w:rPr>
        <w:t>UIP</w:t>
      </w:r>
      <w:r w:rsidR="00B47132" w:rsidRPr="006A3D21">
        <w:rPr>
          <w:rFonts w:ascii="Trebuchet MS" w:hAnsi="Trebuchet MS" w:cs="Trebuchet MS"/>
          <w:shd w:val="clear" w:color="auto" w:fill="FFFFFF"/>
          <w:lang w:val="x-none"/>
        </w:rPr>
        <w:t>, are obligația de a transmite Consiliului Concurenței, până la data de 31 martie a fiecărui an următor anului de implementare a schemei, formularele completate în conformitate cu anexele la </w:t>
      </w:r>
      <w:r w:rsidR="00B47132" w:rsidRPr="006A3D21">
        <w:rPr>
          <w:rFonts w:ascii="Trebuchet MS" w:hAnsi="Trebuchet MS" w:cs="Trebuchet MS"/>
          <w:u w:val="single"/>
          <w:shd w:val="clear" w:color="auto" w:fill="FFFFFF"/>
          <w:lang w:val="x-none"/>
        </w:rPr>
        <w:t>Regulamentul</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procedurile de monitorizare a ajutoarelor de stat, pus în aplicare prin </w:t>
      </w:r>
      <w:r w:rsidR="00B47132" w:rsidRPr="006A3D21">
        <w:rPr>
          <w:rFonts w:ascii="Trebuchet MS" w:hAnsi="Trebuchet MS" w:cs="Trebuchet MS"/>
          <w:u w:val="single"/>
          <w:shd w:val="clear" w:color="auto" w:fill="FFFFFF"/>
          <w:lang w:val="x-none"/>
        </w:rPr>
        <w:t>Ordinul președintelui Consiliului Concurenței nr. 175/2007</w:t>
      </w:r>
      <w:r w:rsidR="00B47132" w:rsidRPr="006A3D21">
        <w:rPr>
          <w:rFonts w:ascii="Trebuchet MS" w:hAnsi="Trebuchet MS" w:cs="Courier New"/>
          <w:shd w:val="clear" w:color="auto" w:fill="FFFFFF"/>
          <w:lang w:val="x-none"/>
        </w:rPr>
        <w:t>.</w:t>
      </w:r>
    </w:p>
    <w:p w14:paraId="4F70A2AB" w14:textId="0EDC0E89" w:rsidR="00B47132" w:rsidRPr="006A3D21" w:rsidRDefault="006A3D21"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 xml:space="preserve">2. </w:t>
      </w:r>
      <w:r w:rsidR="00B47132" w:rsidRPr="006A3D21">
        <w:rPr>
          <w:rFonts w:ascii="Trebuchet MS" w:hAnsi="Trebuchet MS" w:cs="Trebuchet MS"/>
          <w:shd w:val="clear" w:color="auto" w:fill="FFFFFF"/>
          <w:lang w:val="x-none"/>
        </w:rPr>
        <w:t>Raportările se transmit atât pe suport hârtie, cât și pe suport magnetic, cu semnătura de primire și număr de înregistrare, sau prin poștă, cu confirmare de primire.</w:t>
      </w:r>
    </w:p>
    <w:p w14:paraId="164CD1F6" w14:textId="10B0C28F" w:rsidR="00B47132" w:rsidRPr="006A3D21" w:rsidRDefault="006A3D21" w:rsidP="00B47132">
      <w:pPr>
        <w:autoSpaceDE w:val="0"/>
        <w:autoSpaceDN w:val="0"/>
        <w:adjustRightInd w:val="0"/>
        <w:spacing w:after="165" w:line="254" w:lineRule="auto"/>
        <w:jc w:val="both"/>
        <w:rPr>
          <w:rFonts w:ascii="Trebuchet MS" w:hAnsi="Trebuchet MS" w:cs="Trebuchet MS"/>
          <w:lang w:val="x-none"/>
        </w:rPr>
      </w:pPr>
      <w:r w:rsidRPr="006A3D21">
        <w:rPr>
          <w:rFonts w:ascii="Trebuchet MS" w:hAnsi="Trebuchet MS" w:cs="Trebuchet MS"/>
          <w:b/>
          <w:bCs/>
          <w:shd w:val="clear" w:color="auto" w:fill="FFFFFF"/>
          <w:lang w:val="x-none"/>
        </w:rPr>
        <w:lastRenderedPageBreak/>
        <w:t>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 xml:space="preserve">3. </w:t>
      </w:r>
      <w:r w:rsidR="00B47132" w:rsidRPr="006A3D21">
        <w:rPr>
          <w:rFonts w:ascii="Trebuchet MS" w:hAnsi="Trebuchet MS" w:cs="Trebuchet MS"/>
          <w:shd w:val="clear" w:color="auto" w:fill="FFFFFF"/>
          <w:lang w:val="x-none"/>
        </w:rPr>
        <w:t xml:space="preserve">După raportarea la Consiliul Concurenței, MAT, prin </w:t>
      </w:r>
      <w:r w:rsidRPr="006A3D21">
        <w:rPr>
          <w:rFonts w:ascii="Trebuchet MS" w:hAnsi="Trebuchet MS" w:cs="Trebuchet MS"/>
          <w:shd w:val="clear" w:color="auto" w:fill="FFFFFF"/>
        </w:rPr>
        <w:t>UIP</w:t>
      </w:r>
      <w:r w:rsidR="00B47132" w:rsidRPr="006A3D21">
        <w:rPr>
          <w:rFonts w:ascii="Trebuchet MS" w:hAnsi="Trebuchet MS" w:cs="Trebuchet MS"/>
          <w:shd w:val="clear" w:color="auto" w:fill="FFFFFF"/>
          <w:lang w:val="x-none"/>
        </w:rPr>
        <w:t xml:space="preserve">, va publica, pe website-ul ministerului, valorile finale ale ajutoarelor de minimis acordate operatorilor economici </w:t>
      </w:r>
      <w:r w:rsidR="00B47132" w:rsidRPr="006A3D21">
        <w:rPr>
          <w:rFonts w:ascii="Trebuchet MS" w:hAnsi="Trebuchet MS" w:cs="Trebuchet MS"/>
          <w:lang w:val="x-none"/>
        </w:rPr>
        <w:t>din turism pentru dezvoltarea activităţii de incoming.</w:t>
      </w:r>
    </w:p>
    <w:p w14:paraId="7F4577F9" w14:textId="049F0D26"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 xml:space="preserve"> 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4</w:t>
      </w:r>
      <w:r w:rsidR="00BB1F20">
        <w:rPr>
          <w:rFonts w:ascii="Trebuchet MS" w:hAnsi="Trebuchet MS" w:cs="Trebuchet MS"/>
          <w:shd w:val="clear" w:color="auto" w:fill="FFFFFF"/>
        </w:rPr>
        <w:t>.</w:t>
      </w:r>
      <w:r w:rsidRPr="006A3D21">
        <w:rPr>
          <w:rFonts w:ascii="Trebuchet MS" w:hAnsi="Trebuchet MS" w:cs="Trebuchet MS"/>
          <w:shd w:val="clear" w:color="auto" w:fill="FFFFFF"/>
          <w:lang w:val="x-none"/>
        </w:rPr>
        <w:t>Consiliul Concurenței poate solicita informații suplimentare în cazul în care constată că datele sunt incomplete sau că există neconcordanțe față de cele primite pentru perioadele de raportare anterioare. Informațiile suplimentare vor fi transmise în termen de maximum 30 de zile de la primirea solicitării din partea Consiliului Concurenței. Răspunderea pentru corectitudinea și completitudinea datelor și informațiilor raportate, precum și pentru respectarea termenelor de raportare revine MAT.</w:t>
      </w:r>
    </w:p>
    <w:p w14:paraId="6EFB4688" w14:textId="38CDCF9C" w:rsidR="00BB1F20"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1</w:t>
      </w:r>
      <w:r w:rsidR="006A3D21" w:rsidRPr="006A3D21">
        <w:rPr>
          <w:rFonts w:ascii="Trebuchet MS" w:hAnsi="Trebuchet MS" w:cs="Trebuchet MS"/>
          <w:b/>
          <w:bCs/>
          <w:shd w:val="clear" w:color="auto" w:fill="FFFFFF"/>
        </w:rPr>
        <w:t>4</w:t>
      </w:r>
    </w:p>
    <w:p w14:paraId="73D242CA" w14:textId="5E51461A"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Recuperarea ajutorului de minimis</w:t>
      </w:r>
    </w:p>
    <w:p w14:paraId="4FE34410" w14:textId="5A49EA1F" w:rsidR="00B47132" w:rsidRPr="006A3D21" w:rsidRDefault="006A3D21"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 xml:space="preserve">5. </w:t>
      </w:r>
      <w:r w:rsidR="00B47132" w:rsidRPr="006A3D21">
        <w:rPr>
          <w:rFonts w:ascii="Trebuchet MS" w:hAnsi="Trebuchet MS" w:cs="Trebuchet MS"/>
          <w:shd w:val="clear" w:color="auto" w:fill="FFFFFF"/>
          <w:lang w:val="x-none"/>
        </w:rPr>
        <w:t>Recuperarea ajutorului de minimis se realizează de către MAT, conform prevederilor </w:t>
      </w:r>
      <w:r w:rsidR="00B47132" w:rsidRPr="0049004C">
        <w:rPr>
          <w:rFonts w:ascii="Trebuchet MS" w:hAnsi="Trebuchet MS" w:cs="Trebuchet MS"/>
          <w:u w:val="single"/>
          <w:shd w:val="clear" w:color="auto" w:fill="FFFFFF"/>
          <w:lang w:val="x-none"/>
        </w:rPr>
        <w:t>Ordonanței de urgență a Guvernului nr. 77/2014</w:t>
      </w:r>
      <w:r w:rsidR="00B47132" w:rsidRPr="006A3D21">
        <w:rPr>
          <w:rFonts w:ascii="Trebuchet MS" w:hAnsi="Trebuchet MS" w:cs="Trebuchet MS"/>
          <w:shd w:val="clear" w:color="auto" w:fill="FFFFFF"/>
          <w:lang w:val="x-none"/>
        </w:rPr>
        <w:t>, aprobată cu modificări și completări prin </w:t>
      </w:r>
      <w:r w:rsidR="00B47132" w:rsidRPr="0049004C">
        <w:rPr>
          <w:rFonts w:ascii="Trebuchet MS" w:hAnsi="Trebuchet MS" w:cs="Trebuchet MS"/>
          <w:u w:val="single"/>
          <w:shd w:val="clear" w:color="auto" w:fill="FFFFFF"/>
          <w:lang w:val="x-none"/>
        </w:rPr>
        <w:t>Legea nr. 20/2015</w:t>
      </w:r>
      <w:r w:rsidR="00B47132" w:rsidRPr="006A3D21">
        <w:rPr>
          <w:rFonts w:ascii="Trebuchet MS" w:hAnsi="Trebuchet MS" w:cs="Trebuchet MS"/>
          <w:shd w:val="clear" w:color="auto" w:fill="FFFFFF"/>
          <w:lang w:val="x-none"/>
        </w:rPr>
        <w:t>, cu modificările ulterioare, și ale </w:t>
      </w:r>
      <w:r w:rsidR="00B47132" w:rsidRPr="0049004C">
        <w:rPr>
          <w:rFonts w:ascii="Trebuchet MS" w:hAnsi="Trebuchet MS" w:cs="Trebuchet MS"/>
          <w:u w:val="single"/>
          <w:shd w:val="clear" w:color="auto" w:fill="FFFFFF"/>
          <w:lang w:val="x-none"/>
        </w:rPr>
        <w:t>Ordonanței de urgență a Guvernului nr. 66/2011</w:t>
      </w:r>
      <w:r w:rsidR="00B47132" w:rsidRPr="006A3D21">
        <w:rPr>
          <w:rFonts w:ascii="Trebuchet MS" w:hAnsi="Trebuchet MS" w:cs="Courier New"/>
          <w:shd w:val="clear" w:color="auto" w:fill="FFFFFF"/>
          <w:lang w:val="x-none"/>
        </w:rPr>
        <w:t> </w:t>
      </w:r>
      <w:r w:rsidR="00B47132" w:rsidRPr="006A3D21">
        <w:rPr>
          <w:rFonts w:ascii="Trebuchet MS" w:hAnsi="Trebuchet MS" w:cs="Trebuchet MS"/>
          <w:shd w:val="clear" w:color="auto" w:fill="FFFFFF"/>
          <w:lang w:val="x-none"/>
        </w:rPr>
        <w:t>privind prevenirea, constatarea și sancționarea neregulilor apărute în obținerea și utilizarea fondurilor europene și/sau a fondurilor publice naționale aferente acestora, aprobată cu modificări și completări prin </w:t>
      </w:r>
      <w:r w:rsidR="00B47132" w:rsidRPr="0049004C">
        <w:rPr>
          <w:rFonts w:ascii="Trebuchet MS" w:hAnsi="Trebuchet MS" w:cs="Trebuchet MS"/>
          <w:u w:val="single"/>
          <w:shd w:val="clear" w:color="auto" w:fill="FFFFFF"/>
          <w:lang w:val="x-none"/>
        </w:rPr>
        <w:t>Legea nr. 142/2012</w:t>
      </w:r>
      <w:r w:rsidR="00B47132" w:rsidRPr="006A3D21">
        <w:rPr>
          <w:rFonts w:ascii="Trebuchet MS" w:hAnsi="Trebuchet MS" w:cs="Trebuchet MS"/>
          <w:shd w:val="clear" w:color="auto" w:fill="FFFFFF"/>
          <w:lang w:val="x-none"/>
        </w:rPr>
        <w:t>, cu modificările și completările ulterioare.</w:t>
      </w:r>
    </w:p>
    <w:p w14:paraId="71B6BEF3" w14:textId="1C5B8CC6" w:rsidR="00B47132" w:rsidRPr="006A3D21" w:rsidRDefault="00B47132" w:rsidP="00B47132">
      <w:pPr>
        <w:autoSpaceDE w:val="0"/>
        <w:autoSpaceDN w:val="0"/>
        <w:adjustRightInd w:val="0"/>
        <w:spacing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w:t>
      </w:r>
      <w:r w:rsidR="00BB1F20">
        <w:rPr>
          <w:rFonts w:ascii="Trebuchet MS" w:hAnsi="Trebuchet MS" w:cs="Trebuchet MS"/>
          <w:b/>
          <w:bCs/>
          <w:shd w:val="clear" w:color="auto" w:fill="FFFFFF"/>
        </w:rPr>
        <w:t xml:space="preserve">. </w:t>
      </w:r>
      <w:r w:rsidRPr="006A3D21">
        <w:rPr>
          <w:rFonts w:ascii="Trebuchet MS" w:hAnsi="Trebuchet MS" w:cs="Trebuchet MS"/>
          <w:b/>
          <w:bCs/>
          <w:shd w:val="clear" w:color="auto" w:fill="FFFFFF"/>
          <w:lang w:val="x-none"/>
        </w:rPr>
        <w:t>2</w:t>
      </w:r>
      <w:r w:rsidR="00BB1F20">
        <w:rPr>
          <w:rFonts w:ascii="Trebuchet MS" w:hAnsi="Trebuchet MS" w:cs="Trebuchet MS"/>
          <w:b/>
          <w:bCs/>
          <w:shd w:val="clear" w:color="auto" w:fill="FFFFFF"/>
        </w:rPr>
        <w:t>6</w:t>
      </w:r>
      <w:r w:rsidR="00BB1F20">
        <w:rPr>
          <w:rFonts w:ascii="Trebuchet MS" w:hAnsi="Trebuchet MS" w:cs="Trebuchet MS"/>
          <w:shd w:val="clear" w:color="auto" w:fill="FFFFFF"/>
        </w:rPr>
        <w:t xml:space="preserve">. </w:t>
      </w:r>
      <w:r w:rsidRPr="006A3D21">
        <w:rPr>
          <w:rFonts w:ascii="Trebuchet MS" w:hAnsi="Trebuchet MS" w:cs="Trebuchet MS"/>
          <w:shd w:val="clear" w:color="auto" w:fill="FFFFFF"/>
          <w:lang w:val="x-none"/>
        </w:rPr>
        <w:t>Ajutorul de minimis care trebuie recuperat include și dobânda aferentă, datorată de la data plății până la data recuperării. Rata dobânzii aplicabile este cea stabilită potrivit prevederilor Regulamentului (CE) nr. 659/1999 al Consiliului din 22 martie 1999 de stabilire a normelor de aplicare a articolului 93 din Tratatul CE, publicat în Jurnalul Oficial al Uniunii Europene, seria L, nr. 83 din 27 martie 1999, cu modificările ulterioare.</w:t>
      </w:r>
    </w:p>
    <w:p w14:paraId="0AC863AC" w14:textId="77777777" w:rsidR="00B47132" w:rsidRPr="006A3D21" w:rsidRDefault="00B47132" w:rsidP="00B47132">
      <w:pPr>
        <w:autoSpaceDE w:val="0"/>
        <w:autoSpaceDN w:val="0"/>
        <w:adjustRightInd w:val="0"/>
        <w:spacing w:after="165" w:line="254" w:lineRule="auto"/>
        <w:jc w:val="both"/>
        <w:rPr>
          <w:rFonts w:ascii="Trebuchet MS" w:hAnsi="Trebuchet MS" w:cs="Courier New"/>
          <w:shd w:val="clear" w:color="auto" w:fill="FFFFFF"/>
          <w:lang w:val="x-none"/>
        </w:rPr>
      </w:pPr>
    </w:p>
    <w:p w14:paraId="16C39122" w14:textId="67A373BB" w:rsidR="00BB1F20" w:rsidRDefault="006A3D21"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Capitolul 15</w:t>
      </w:r>
    </w:p>
    <w:p w14:paraId="44A46678" w14:textId="59D9E218" w:rsidR="00B47132" w:rsidRPr="006A3D21" w:rsidRDefault="00B47132" w:rsidP="00F7796F">
      <w:pPr>
        <w:autoSpaceDE w:val="0"/>
        <w:autoSpaceDN w:val="0"/>
        <w:adjustRightInd w:val="0"/>
        <w:spacing w:after="165" w:line="254" w:lineRule="auto"/>
        <w:jc w:val="center"/>
        <w:rPr>
          <w:rFonts w:ascii="Trebuchet MS" w:hAnsi="Trebuchet MS" w:cs="Trebuchet MS"/>
          <w:b/>
          <w:bCs/>
          <w:shd w:val="clear" w:color="auto" w:fill="FFFFFF"/>
          <w:lang w:val="x-none"/>
        </w:rPr>
      </w:pPr>
      <w:r w:rsidRPr="006A3D21">
        <w:rPr>
          <w:rFonts w:ascii="Trebuchet MS" w:hAnsi="Trebuchet MS" w:cs="Trebuchet MS"/>
          <w:b/>
          <w:bCs/>
          <w:shd w:val="clear" w:color="auto" w:fill="FFFFFF"/>
          <w:lang w:val="x-none"/>
        </w:rPr>
        <w:t>Dispoziții finale</w:t>
      </w:r>
    </w:p>
    <w:p w14:paraId="695EF354" w14:textId="60A798ED" w:rsidR="00B47132" w:rsidRPr="006A3D21" w:rsidRDefault="00B47132" w:rsidP="00F7796F">
      <w:pPr>
        <w:autoSpaceDE w:val="0"/>
        <w:autoSpaceDN w:val="0"/>
        <w:adjustRightInd w:val="0"/>
        <w:spacing w:before="240" w:after="165" w:line="254" w:lineRule="auto"/>
        <w:jc w:val="both"/>
        <w:rPr>
          <w:rFonts w:ascii="Trebuchet MS" w:hAnsi="Trebuchet MS" w:cs="Trebuchet MS"/>
          <w:shd w:val="clear" w:color="auto" w:fill="FFFFFF"/>
          <w:lang w:val="x-none"/>
        </w:rPr>
      </w:pPr>
      <w:r w:rsidRPr="006A3D21">
        <w:rPr>
          <w:rFonts w:ascii="Trebuchet MS" w:hAnsi="Trebuchet MS" w:cs="Trebuchet MS"/>
          <w:b/>
          <w:bCs/>
          <w:shd w:val="clear" w:color="auto" w:fill="FFFFFF"/>
          <w:lang w:val="x-none"/>
        </w:rPr>
        <w:t>Art</w:t>
      </w:r>
      <w:r w:rsidR="00BB1F20">
        <w:rPr>
          <w:rFonts w:ascii="Trebuchet MS" w:hAnsi="Trebuchet MS" w:cs="Trebuchet MS"/>
          <w:b/>
          <w:bCs/>
          <w:shd w:val="clear" w:color="auto" w:fill="FFFFFF"/>
        </w:rPr>
        <w:t>.</w:t>
      </w:r>
      <w:r w:rsidRPr="006A3D21">
        <w:rPr>
          <w:rFonts w:ascii="Trebuchet MS" w:hAnsi="Trebuchet MS" w:cs="Trebuchet MS"/>
          <w:b/>
          <w:bCs/>
          <w:shd w:val="clear" w:color="auto" w:fill="FFFFFF"/>
          <w:lang w:val="x-none"/>
        </w:rPr>
        <w:t xml:space="preserve"> 2</w:t>
      </w:r>
      <w:r w:rsidR="00BB1F20">
        <w:rPr>
          <w:rFonts w:ascii="Trebuchet MS" w:hAnsi="Trebuchet MS" w:cs="Trebuchet MS"/>
          <w:b/>
          <w:bCs/>
          <w:shd w:val="clear" w:color="auto" w:fill="FFFFFF"/>
        </w:rPr>
        <w:t>7</w:t>
      </w:r>
      <w:r w:rsidR="00BB1F20">
        <w:rPr>
          <w:rFonts w:ascii="Trebuchet MS" w:hAnsi="Trebuchet MS" w:cs="Trebuchet MS"/>
          <w:shd w:val="clear" w:color="auto" w:fill="FFFFFF"/>
        </w:rPr>
        <w:t>.(1)</w:t>
      </w:r>
      <w:r w:rsidRPr="006A3D21">
        <w:rPr>
          <w:rFonts w:ascii="Trebuchet MS" w:hAnsi="Trebuchet MS" w:cs="Trebuchet MS"/>
          <w:shd w:val="clear" w:color="auto" w:fill="FFFFFF"/>
          <w:lang w:val="x-none"/>
        </w:rPr>
        <w:t>Textul prezentei scheme se publică și pe pagina oficială web a MAT.</w:t>
      </w:r>
    </w:p>
    <w:p w14:paraId="7AA9C417" w14:textId="18A2AAFF" w:rsidR="0033334A" w:rsidRPr="006A3D21" w:rsidRDefault="00BB1F20" w:rsidP="006A3D21">
      <w:pPr>
        <w:autoSpaceDE w:val="0"/>
        <w:spacing w:before="120" w:after="120" w:line="260" w:lineRule="exact"/>
        <w:jc w:val="both"/>
        <w:rPr>
          <w:rStyle w:val="tsp1"/>
          <w:rFonts w:ascii="Trebuchet MS" w:hAnsi="Trebuchet MS"/>
        </w:rPr>
      </w:pPr>
      <w:r>
        <w:rPr>
          <w:rStyle w:val="tsp1"/>
          <w:rFonts w:ascii="Trebuchet MS" w:hAnsi="Trebuchet MS"/>
        </w:rPr>
        <w:t>(2)</w:t>
      </w:r>
      <w:r w:rsidR="0033334A" w:rsidRPr="006A3D21">
        <w:rPr>
          <w:rStyle w:val="tsp1"/>
          <w:rFonts w:ascii="Trebuchet MS" w:hAnsi="Trebuchet MS"/>
        </w:rPr>
        <w:t>Prezenta procedură se aprobă prin Ordin al ministrului și va fi publicată în Monitorul Oficial al României.</w:t>
      </w:r>
    </w:p>
    <w:p w14:paraId="5DD499BE" w14:textId="3386A585" w:rsidR="003D012D" w:rsidRPr="006A3D21" w:rsidRDefault="003D012D" w:rsidP="006A3D21">
      <w:pPr>
        <w:spacing w:before="120" w:after="120" w:line="260" w:lineRule="exact"/>
        <w:jc w:val="both"/>
        <w:rPr>
          <w:rStyle w:val="tpt1"/>
          <w:rFonts w:ascii="Trebuchet MS" w:hAnsi="Trebuchet MS"/>
        </w:rPr>
      </w:pPr>
      <w:r w:rsidRPr="006A3D21">
        <w:rPr>
          <w:rStyle w:val="tpt1"/>
          <w:rFonts w:ascii="Trebuchet MS" w:hAnsi="Trebuchet MS"/>
        </w:rPr>
        <w:t xml:space="preserve">Prezenta procedură va fi publicată integral pe site-ul </w:t>
      </w:r>
      <w:r w:rsidRPr="006A3D21">
        <w:rPr>
          <w:rFonts w:ascii="Trebuchet MS" w:hAnsi="Trebuchet MS"/>
        </w:rPr>
        <w:t xml:space="preserve">ministerului </w:t>
      </w:r>
      <w:r w:rsidRPr="006A3D21">
        <w:rPr>
          <w:rStyle w:val="tpt1"/>
          <w:rFonts w:ascii="Trebuchet MS" w:hAnsi="Trebuchet MS"/>
        </w:rPr>
        <w:t>și, în termen de 15 zile de la data publicării în Monitorul Oficial al României a Ordinului de ministru pentru aprobare, se va transmite spre informare Consiliului Concuren</w:t>
      </w:r>
      <w:r w:rsidRPr="006A3D21">
        <w:rPr>
          <w:rStyle w:val="tpt1"/>
          <w:rFonts w:ascii="Trebuchet MS" w:hAnsi="Trebuchet MS" w:cs="Cambria Math"/>
        </w:rPr>
        <w:t>ț</w:t>
      </w:r>
      <w:r w:rsidRPr="006A3D21">
        <w:rPr>
          <w:rStyle w:val="tpt1"/>
          <w:rFonts w:ascii="Trebuchet MS" w:hAnsi="Trebuchet MS"/>
        </w:rPr>
        <w:t xml:space="preserve">ei, în conformitate cu art. 17 din O.U.G. nr. 77/2014, cu modificările </w:t>
      </w:r>
      <w:r w:rsidRPr="006A3D21">
        <w:rPr>
          <w:rStyle w:val="tpt1"/>
          <w:rFonts w:ascii="Trebuchet MS" w:hAnsi="Trebuchet MS" w:cs="Cambria Math"/>
        </w:rPr>
        <w:t>ș</w:t>
      </w:r>
      <w:r w:rsidRPr="006A3D21">
        <w:rPr>
          <w:rStyle w:val="tpt1"/>
          <w:rFonts w:ascii="Trebuchet MS" w:hAnsi="Trebuchet MS"/>
        </w:rPr>
        <w:t xml:space="preserve">i completările ulterioare. </w:t>
      </w:r>
    </w:p>
    <w:p w14:paraId="401B03BC" w14:textId="77777777" w:rsidR="003D012D" w:rsidRPr="006A3D21" w:rsidRDefault="003D012D" w:rsidP="0033334A">
      <w:pPr>
        <w:autoSpaceDE w:val="0"/>
        <w:spacing w:before="120" w:after="120" w:line="260" w:lineRule="exact"/>
        <w:jc w:val="both"/>
        <w:rPr>
          <w:rFonts w:ascii="Trebuchet MS" w:hAnsi="Trebuchet MS" w:cs="Trebuchet MS"/>
          <w:shd w:val="clear" w:color="auto" w:fill="FFFFFF"/>
          <w:lang w:val="x-none"/>
        </w:rPr>
      </w:pPr>
    </w:p>
    <w:p w14:paraId="676B2AD8" w14:textId="77777777" w:rsidR="0061506C" w:rsidRPr="006A3D21" w:rsidRDefault="0061506C">
      <w:pPr>
        <w:jc w:val="both"/>
        <w:rPr>
          <w:rFonts w:ascii="Trebuchet MS" w:eastAsia="Trebuchet MS" w:hAnsi="Trebuchet MS" w:cs="Trebuchet MS"/>
        </w:rPr>
      </w:pPr>
    </w:p>
    <w:p w14:paraId="1557A1B9" w14:textId="77777777" w:rsidR="0061506C" w:rsidRPr="006A3D21" w:rsidRDefault="00BF74F0">
      <w:pPr>
        <w:tabs>
          <w:tab w:val="left" w:pos="7605"/>
        </w:tabs>
        <w:jc w:val="both"/>
        <w:rPr>
          <w:rFonts w:ascii="Trebuchet MS" w:eastAsia="Trebuchet MS" w:hAnsi="Trebuchet MS" w:cs="Trebuchet MS"/>
        </w:rPr>
      </w:pPr>
      <w:r w:rsidRPr="006A3D21">
        <w:rPr>
          <w:rFonts w:ascii="Trebuchet MS" w:eastAsia="Trebuchet MS" w:hAnsi="Trebuchet MS" w:cs="Trebuchet MS"/>
        </w:rPr>
        <w:tab/>
      </w:r>
    </w:p>
    <w:sectPr w:rsidR="0061506C" w:rsidRPr="006A3D21" w:rsidSect="002F1438">
      <w:pgSz w:w="12240" w:h="15840"/>
      <w:pgMar w:top="709" w:right="851" w:bottom="851"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06B26" w14:textId="77777777" w:rsidR="00645C1A" w:rsidRDefault="00645C1A" w:rsidP="004812CD">
      <w:pPr>
        <w:spacing w:after="0" w:line="240" w:lineRule="auto"/>
      </w:pPr>
      <w:r>
        <w:separator/>
      </w:r>
    </w:p>
  </w:endnote>
  <w:endnote w:type="continuationSeparator" w:id="0">
    <w:p w14:paraId="066AD171" w14:textId="77777777" w:rsidR="00645C1A" w:rsidRDefault="00645C1A" w:rsidP="00481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C3C6D" w14:textId="77777777" w:rsidR="00645C1A" w:rsidRDefault="00645C1A" w:rsidP="004812CD">
      <w:pPr>
        <w:spacing w:after="0" w:line="240" w:lineRule="auto"/>
      </w:pPr>
      <w:r>
        <w:separator/>
      </w:r>
    </w:p>
  </w:footnote>
  <w:footnote w:type="continuationSeparator" w:id="0">
    <w:p w14:paraId="51FF2CBD" w14:textId="77777777" w:rsidR="00645C1A" w:rsidRDefault="00645C1A" w:rsidP="004812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83061"/>
    <w:multiLevelType w:val="hybridMultilevel"/>
    <w:tmpl w:val="8A1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AA0FF4"/>
    <w:multiLevelType w:val="multilevel"/>
    <w:tmpl w:val="79AC1964"/>
    <w:lvl w:ilvl="0">
      <w:numFmt w:val="bullet"/>
      <w:lvlText w:val="-"/>
      <w:lvlJc w:val="left"/>
      <w:pPr>
        <w:tabs>
          <w:tab w:val="num" w:pos="450"/>
        </w:tabs>
        <w:ind w:left="450" w:hanging="360"/>
      </w:pPr>
      <w:rPr>
        <w:rFonts w:ascii="Trebuchet MS" w:hAnsi="Trebuchet MS" w:hint="default"/>
        <w:color w:val="auto"/>
        <w:sz w:val="22"/>
        <w:szCs w:val="22"/>
      </w:rPr>
    </w:lvl>
    <w:lvl w:ilvl="1">
      <w:numFmt w:val="bullet"/>
      <w:lvlText w:val="o"/>
      <w:lvlJc w:val="left"/>
      <w:pPr>
        <w:tabs>
          <w:tab w:val="num" w:pos="1170"/>
        </w:tabs>
        <w:ind w:left="1170" w:hanging="360"/>
      </w:pPr>
      <w:rPr>
        <w:rFonts w:ascii="Courier New" w:hAnsi="Courier New" w:cs="Courier New" w:hint="default"/>
        <w:sz w:val="24"/>
        <w:szCs w:val="24"/>
      </w:rPr>
    </w:lvl>
    <w:lvl w:ilvl="2">
      <w:numFmt w:val="bullet"/>
      <w:lvlText w:val="§"/>
      <w:lvlJc w:val="left"/>
      <w:pPr>
        <w:tabs>
          <w:tab w:val="num" w:pos="1890"/>
        </w:tabs>
        <w:ind w:left="1890" w:hanging="360"/>
      </w:pPr>
      <w:rPr>
        <w:rFonts w:ascii="Wingdings" w:hAnsi="Wingdings" w:cs="Wingdings" w:hint="default"/>
        <w:sz w:val="24"/>
        <w:szCs w:val="24"/>
      </w:rPr>
    </w:lvl>
    <w:lvl w:ilvl="3">
      <w:numFmt w:val="bullet"/>
      <w:lvlText w:val="·"/>
      <w:lvlJc w:val="left"/>
      <w:pPr>
        <w:tabs>
          <w:tab w:val="num" w:pos="2610"/>
        </w:tabs>
        <w:ind w:left="2610" w:hanging="360"/>
      </w:pPr>
      <w:rPr>
        <w:rFonts w:ascii="Symbol" w:hAnsi="Symbol" w:cs="Symbol" w:hint="default"/>
        <w:sz w:val="24"/>
        <w:szCs w:val="24"/>
      </w:rPr>
    </w:lvl>
    <w:lvl w:ilvl="4">
      <w:numFmt w:val="bullet"/>
      <w:lvlText w:val="o"/>
      <w:lvlJc w:val="left"/>
      <w:pPr>
        <w:tabs>
          <w:tab w:val="num" w:pos="3330"/>
        </w:tabs>
        <w:ind w:left="3330" w:hanging="360"/>
      </w:pPr>
      <w:rPr>
        <w:rFonts w:ascii="Courier New" w:hAnsi="Courier New" w:cs="Courier New" w:hint="default"/>
        <w:sz w:val="24"/>
        <w:szCs w:val="24"/>
      </w:rPr>
    </w:lvl>
    <w:lvl w:ilvl="5">
      <w:numFmt w:val="bullet"/>
      <w:lvlText w:val="§"/>
      <w:lvlJc w:val="left"/>
      <w:pPr>
        <w:tabs>
          <w:tab w:val="num" w:pos="4050"/>
        </w:tabs>
        <w:ind w:left="4050" w:hanging="360"/>
      </w:pPr>
      <w:rPr>
        <w:rFonts w:ascii="Wingdings" w:hAnsi="Wingdings" w:cs="Wingdings" w:hint="default"/>
        <w:sz w:val="24"/>
        <w:szCs w:val="24"/>
      </w:rPr>
    </w:lvl>
    <w:lvl w:ilvl="6">
      <w:numFmt w:val="bullet"/>
      <w:lvlText w:val="·"/>
      <w:lvlJc w:val="left"/>
      <w:pPr>
        <w:tabs>
          <w:tab w:val="num" w:pos="4770"/>
        </w:tabs>
        <w:ind w:left="4770" w:hanging="360"/>
      </w:pPr>
      <w:rPr>
        <w:rFonts w:ascii="Symbol" w:hAnsi="Symbol" w:cs="Symbol" w:hint="default"/>
        <w:sz w:val="24"/>
        <w:szCs w:val="24"/>
      </w:rPr>
    </w:lvl>
    <w:lvl w:ilvl="7">
      <w:numFmt w:val="bullet"/>
      <w:lvlText w:val="o"/>
      <w:lvlJc w:val="left"/>
      <w:pPr>
        <w:tabs>
          <w:tab w:val="num" w:pos="5490"/>
        </w:tabs>
        <w:ind w:left="5490" w:hanging="360"/>
      </w:pPr>
      <w:rPr>
        <w:rFonts w:ascii="Courier New" w:hAnsi="Courier New" w:cs="Courier New" w:hint="default"/>
        <w:sz w:val="24"/>
        <w:szCs w:val="24"/>
      </w:rPr>
    </w:lvl>
    <w:lvl w:ilvl="8">
      <w:numFmt w:val="bullet"/>
      <w:lvlText w:val="§"/>
      <w:lvlJc w:val="left"/>
      <w:pPr>
        <w:tabs>
          <w:tab w:val="num" w:pos="6210"/>
        </w:tabs>
        <w:ind w:left="6210" w:hanging="360"/>
      </w:pPr>
      <w:rPr>
        <w:rFonts w:ascii="Wingdings" w:hAnsi="Wingdings" w:cs="Wingdings" w:hint="default"/>
        <w:sz w:val="24"/>
        <w:szCs w:val="24"/>
      </w:rPr>
    </w:lvl>
  </w:abstractNum>
  <w:abstractNum w:abstractNumId="2" w15:restartNumberingAfterBreak="0">
    <w:nsid w:val="1273733E"/>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1FA47BA6"/>
    <w:multiLevelType w:val="hybridMultilevel"/>
    <w:tmpl w:val="58A4EF62"/>
    <w:lvl w:ilvl="0" w:tplc="56DE1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D223C1"/>
    <w:multiLevelType w:val="multilevel"/>
    <w:tmpl w:val="30D4C606"/>
    <w:lvl w:ilvl="0">
      <w:start w:val="1"/>
      <w:numFmt w:val="decimal"/>
      <w:lvlText w:val="(%1)"/>
      <w:lvlJc w:val="left"/>
      <w:pPr>
        <w:tabs>
          <w:tab w:val="num" w:pos="360"/>
        </w:tabs>
        <w:ind w:left="360" w:hanging="360"/>
      </w:pPr>
      <w:rPr>
        <w:rFonts w:ascii="Trebuchet MS" w:hAnsi="Trebuchet MS" w:cs="Courier New" w:hint="default"/>
        <w:sz w:val="22"/>
        <w:szCs w:val="22"/>
      </w:rPr>
    </w:lvl>
    <w:lvl w:ilvl="1">
      <w:start w:val="1"/>
      <w:numFmt w:val="lowerLetter"/>
      <w:lvlText w:val="%2."/>
      <w:lvlJc w:val="left"/>
      <w:pPr>
        <w:tabs>
          <w:tab w:val="num" w:pos="1080"/>
        </w:tabs>
        <w:ind w:left="1080" w:hanging="360"/>
      </w:pPr>
      <w:rPr>
        <w:rFonts w:ascii="Courier New" w:hAnsi="Courier New" w:cs="Courier New"/>
        <w:sz w:val="24"/>
        <w:szCs w:val="24"/>
      </w:rPr>
    </w:lvl>
    <w:lvl w:ilvl="2">
      <w:start w:val="1"/>
      <w:numFmt w:val="lowerRoman"/>
      <w:lvlText w:val="%3."/>
      <w:lvlJc w:val="right"/>
      <w:pPr>
        <w:tabs>
          <w:tab w:val="num" w:pos="1800"/>
        </w:tabs>
        <w:ind w:left="1800" w:hanging="180"/>
      </w:pPr>
      <w:rPr>
        <w:rFonts w:ascii="Courier New" w:hAnsi="Courier New" w:cs="Courier New"/>
        <w:sz w:val="24"/>
        <w:szCs w:val="24"/>
      </w:rPr>
    </w:lvl>
    <w:lvl w:ilvl="3">
      <w:start w:val="1"/>
      <w:numFmt w:val="decimal"/>
      <w:lvlText w:val="%4."/>
      <w:lvlJc w:val="left"/>
      <w:pPr>
        <w:tabs>
          <w:tab w:val="num" w:pos="2520"/>
        </w:tabs>
        <w:ind w:left="2520" w:hanging="360"/>
      </w:pPr>
      <w:rPr>
        <w:rFonts w:ascii="Courier New" w:hAnsi="Courier New" w:cs="Courier New"/>
        <w:sz w:val="24"/>
        <w:szCs w:val="24"/>
      </w:rPr>
    </w:lvl>
    <w:lvl w:ilvl="4">
      <w:start w:val="1"/>
      <w:numFmt w:val="lowerLetter"/>
      <w:lvlText w:val="%5."/>
      <w:lvlJc w:val="left"/>
      <w:pPr>
        <w:tabs>
          <w:tab w:val="num" w:pos="3240"/>
        </w:tabs>
        <w:ind w:left="3240" w:hanging="360"/>
      </w:pPr>
      <w:rPr>
        <w:rFonts w:ascii="Courier New" w:hAnsi="Courier New" w:cs="Courier New"/>
        <w:sz w:val="24"/>
        <w:szCs w:val="24"/>
      </w:rPr>
    </w:lvl>
    <w:lvl w:ilvl="5">
      <w:start w:val="1"/>
      <w:numFmt w:val="lowerRoman"/>
      <w:lvlText w:val="%6."/>
      <w:lvlJc w:val="right"/>
      <w:pPr>
        <w:tabs>
          <w:tab w:val="num" w:pos="3960"/>
        </w:tabs>
        <w:ind w:left="3960" w:hanging="180"/>
      </w:pPr>
      <w:rPr>
        <w:rFonts w:ascii="Courier New" w:hAnsi="Courier New" w:cs="Courier New"/>
        <w:sz w:val="24"/>
        <w:szCs w:val="24"/>
      </w:rPr>
    </w:lvl>
    <w:lvl w:ilvl="6">
      <w:start w:val="1"/>
      <w:numFmt w:val="decimal"/>
      <w:lvlText w:val="%7."/>
      <w:lvlJc w:val="left"/>
      <w:pPr>
        <w:tabs>
          <w:tab w:val="num" w:pos="4680"/>
        </w:tabs>
        <w:ind w:left="4680" w:hanging="360"/>
      </w:pPr>
      <w:rPr>
        <w:rFonts w:ascii="Courier New" w:hAnsi="Courier New" w:cs="Courier New"/>
        <w:sz w:val="24"/>
        <w:szCs w:val="24"/>
      </w:rPr>
    </w:lvl>
    <w:lvl w:ilvl="7">
      <w:start w:val="1"/>
      <w:numFmt w:val="lowerLetter"/>
      <w:lvlText w:val="%8."/>
      <w:lvlJc w:val="left"/>
      <w:pPr>
        <w:tabs>
          <w:tab w:val="num" w:pos="5400"/>
        </w:tabs>
        <w:ind w:left="5400" w:hanging="360"/>
      </w:pPr>
      <w:rPr>
        <w:rFonts w:ascii="Courier New" w:hAnsi="Courier New" w:cs="Courier New"/>
        <w:sz w:val="24"/>
        <w:szCs w:val="24"/>
      </w:rPr>
    </w:lvl>
    <w:lvl w:ilvl="8">
      <w:start w:val="1"/>
      <w:numFmt w:val="lowerRoman"/>
      <w:lvlText w:val="%9."/>
      <w:lvlJc w:val="right"/>
      <w:pPr>
        <w:tabs>
          <w:tab w:val="num" w:pos="6120"/>
        </w:tabs>
        <w:ind w:left="6120" w:hanging="180"/>
      </w:pPr>
      <w:rPr>
        <w:rFonts w:ascii="Courier New" w:hAnsi="Courier New" w:cs="Courier New"/>
        <w:sz w:val="24"/>
        <w:szCs w:val="24"/>
      </w:rPr>
    </w:lvl>
  </w:abstractNum>
  <w:abstractNum w:abstractNumId="7" w15:restartNumberingAfterBreak="0">
    <w:nsid w:val="3EEC20B2"/>
    <w:multiLevelType w:val="hybridMultilevel"/>
    <w:tmpl w:val="F5601C10"/>
    <w:lvl w:ilvl="0" w:tplc="76A03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3E000D"/>
    <w:multiLevelType w:val="hybridMultilevel"/>
    <w:tmpl w:val="42E2530E"/>
    <w:lvl w:ilvl="0" w:tplc="9072F338">
      <w:start w:val="4"/>
      <w:numFmt w:val="bullet"/>
      <w:lvlText w:val="-"/>
      <w:lvlJc w:val="left"/>
      <w:pPr>
        <w:ind w:left="1800" w:hanging="360"/>
      </w:pPr>
      <w:rPr>
        <w:rFonts w:ascii="Trebuchet MS" w:eastAsia="Trebuchet MS" w:hAnsi="Trebuchet MS" w:cs="Trebuchet M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8D42493"/>
    <w:multiLevelType w:val="hybridMultilevel"/>
    <w:tmpl w:val="A82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141057"/>
    <w:multiLevelType w:val="multilevel"/>
    <w:tmpl w:val="F80EF28A"/>
    <w:lvl w:ilvl="0">
      <w:start w:val="3"/>
      <w:numFmt w:val="decimal"/>
      <w:lvlText w:val="%1."/>
      <w:lvlJc w:val="left"/>
      <w:pPr>
        <w:ind w:left="1080" w:hanging="360"/>
      </w:pPr>
      <w:rPr>
        <w:rFonts w:hint="default"/>
        <w:b/>
      </w:rPr>
    </w:lvl>
    <w:lvl w:ilvl="1">
      <w:start w:val="3"/>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4C9941F4"/>
    <w:multiLevelType w:val="hybridMultilevel"/>
    <w:tmpl w:val="85F2FFEE"/>
    <w:lvl w:ilvl="0" w:tplc="4D1CBAD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770011"/>
    <w:multiLevelType w:val="hybridMultilevel"/>
    <w:tmpl w:val="3F88CA38"/>
    <w:lvl w:ilvl="0" w:tplc="97901C28">
      <w:start w:val="1"/>
      <w:numFmt w:val="bullet"/>
      <w:lvlText w:val="-"/>
      <w:lvlJc w:val="left"/>
      <w:pPr>
        <w:tabs>
          <w:tab w:val="num" w:pos="1440"/>
        </w:tabs>
        <w:ind w:left="1440" w:hanging="360"/>
      </w:pPr>
      <w:rPr>
        <w:rFonts w:ascii="Times New Roman" w:eastAsia="Times New Roman" w:hAnsi="Times New Roman" w:cs="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66C718EF"/>
    <w:multiLevelType w:val="multilevel"/>
    <w:tmpl w:val="2B34A3C9"/>
    <w:lvl w:ilvl="0">
      <w:start w:val="1"/>
      <w:numFmt w:val="lowerLetter"/>
      <w:lvlText w:val="%1)"/>
      <w:lvlJc w:val="left"/>
      <w:pPr>
        <w:tabs>
          <w:tab w:val="num" w:pos="720"/>
        </w:tabs>
        <w:ind w:left="720" w:hanging="360"/>
      </w:pPr>
      <w:rPr>
        <w:rFonts w:ascii="Courier New" w:hAnsi="Courier New" w:cs="Courier New"/>
        <w:b/>
        <w:bCs/>
        <w:sz w:val="22"/>
        <w:szCs w:val="22"/>
      </w:rPr>
    </w:lvl>
    <w:lvl w:ilvl="1">
      <w:start w:val="1"/>
      <w:numFmt w:val="lowerLetter"/>
      <w:lvlText w:val="%2."/>
      <w:lvlJc w:val="left"/>
      <w:pPr>
        <w:tabs>
          <w:tab w:val="num" w:pos="1440"/>
        </w:tabs>
        <w:ind w:left="1440" w:hanging="360"/>
      </w:pPr>
      <w:rPr>
        <w:rFonts w:ascii="Courier New" w:hAnsi="Courier New" w:cs="Courier New"/>
        <w:sz w:val="24"/>
        <w:szCs w:val="24"/>
      </w:rPr>
    </w:lvl>
    <w:lvl w:ilvl="2">
      <w:start w:val="1"/>
      <w:numFmt w:val="lowerRoman"/>
      <w:lvlText w:val="%3."/>
      <w:lvlJc w:val="right"/>
      <w:pPr>
        <w:tabs>
          <w:tab w:val="num" w:pos="2160"/>
        </w:tabs>
        <w:ind w:left="2160" w:hanging="180"/>
      </w:pPr>
      <w:rPr>
        <w:rFonts w:ascii="Courier New" w:hAnsi="Courier New" w:cs="Courier New"/>
        <w:sz w:val="24"/>
        <w:szCs w:val="24"/>
      </w:rPr>
    </w:lvl>
    <w:lvl w:ilvl="3">
      <w:start w:val="1"/>
      <w:numFmt w:val="decimal"/>
      <w:lvlText w:val="%4."/>
      <w:lvlJc w:val="left"/>
      <w:pPr>
        <w:tabs>
          <w:tab w:val="num" w:pos="2880"/>
        </w:tabs>
        <w:ind w:left="2880" w:hanging="360"/>
      </w:pPr>
      <w:rPr>
        <w:rFonts w:ascii="Courier New" w:hAnsi="Courier New" w:cs="Courier New"/>
        <w:sz w:val="24"/>
        <w:szCs w:val="24"/>
      </w:rPr>
    </w:lvl>
    <w:lvl w:ilvl="4">
      <w:start w:val="1"/>
      <w:numFmt w:val="lowerLetter"/>
      <w:lvlText w:val="%5."/>
      <w:lvlJc w:val="left"/>
      <w:pPr>
        <w:tabs>
          <w:tab w:val="num" w:pos="3600"/>
        </w:tabs>
        <w:ind w:left="3600" w:hanging="360"/>
      </w:pPr>
      <w:rPr>
        <w:rFonts w:ascii="Courier New" w:hAnsi="Courier New" w:cs="Courier New"/>
        <w:sz w:val="24"/>
        <w:szCs w:val="24"/>
      </w:rPr>
    </w:lvl>
    <w:lvl w:ilvl="5">
      <w:start w:val="1"/>
      <w:numFmt w:val="lowerRoman"/>
      <w:lvlText w:val="%6."/>
      <w:lvlJc w:val="right"/>
      <w:pPr>
        <w:tabs>
          <w:tab w:val="num" w:pos="4320"/>
        </w:tabs>
        <w:ind w:left="4320" w:hanging="180"/>
      </w:pPr>
      <w:rPr>
        <w:rFonts w:ascii="Courier New" w:hAnsi="Courier New" w:cs="Courier New"/>
        <w:sz w:val="24"/>
        <w:szCs w:val="24"/>
      </w:rPr>
    </w:lvl>
    <w:lvl w:ilvl="6">
      <w:start w:val="1"/>
      <w:numFmt w:val="decimal"/>
      <w:lvlText w:val="%7."/>
      <w:lvlJc w:val="left"/>
      <w:pPr>
        <w:tabs>
          <w:tab w:val="num" w:pos="5040"/>
        </w:tabs>
        <w:ind w:left="5040" w:hanging="360"/>
      </w:pPr>
      <w:rPr>
        <w:rFonts w:ascii="Courier New" w:hAnsi="Courier New" w:cs="Courier New"/>
        <w:sz w:val="24"/>
        <w:szCs w:val="24"/>
      </w:rPr>
    </w:lvl>
    <w:lvl w:ilvl="7">
      <w:start w:val="1"/>
      <w:numFmt w:val="lowerLetter"/>
      <w:lvlText w:val="%8."/>
      <w:lvlJc w:val="left"/>
      <w:pPr>
        <w:tabs>
          <w:tab w:val="num" w:pos="5760"/>
        </w:tabs>
        <w:ind w:left="5760" w:hanging="360"/>
      </w:pPr>
      <w:rPr>
        <w:rFonts w:ascii="Courier New" w:hAnsi="Courier New" w:cs="Courier New"/>
        <w:sz w:val="24"/>
        <w:szCs w:val="24"/>
      </w:rPr>
    </w:lvl>
    <w:lvl w:ilvl="8">
      <w:start w:val="1"/>
      <w:numFmt w:val="lowerRoman"/>
      <w:lvlText w:val="%9."/>
      <w:lvlJc w:val="right"/>
      <w:pPr>
        <w:tabs>
          <w:tab w:val="num" w:pos="6480"/>
        </w:tabs>
        <w:ind w:left="6480" w:hanging="180"/>
      </w:pPr>
      <w:rPr>
        <w:rFonts w:ascii="Courier New" w:hAnsi="Courier New" w:cs="Courier New"/>
        <w:sz w:val="24"/>
        <w:szCs w:val="24"/>
      </w:rPr>
    </w:lvl>
  </w:abstractNum>
  <w:abstractNum w:abstractNumId="14" w15:restartNumberingAfterBreak="0">
    <w:nsid w:val="675730FE"/>
    <w:multiLevelType w:val="hybridMultilevel"/>
    <w:tmpl w:val="DE18D94C"/>
    <w:lvl w:ilvl="0" w:tplc="5192AC1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8"/>
  </w:num>
  <w:num w:numId="4">
    <w:abstractNumId w:val="6"/>
  </w:num>
  <w:num w:numId="5">
    <w:abstractNumId w:val="1"/>
  </w:num>
  <w:num w:numId="6">
    <w:abstractNumId w:val="13"/>
  </w:num>
  <w:num w:numId="7">
    <w:abstractNumId w:val="4"/>
  </w:num>
  <w:num w:numId="8">
    <w:abstractNumId w:val="3"/>
  </w:num>
  <w:num w:numId="9">
    <w:abstractNumId w:val="12"/>
  </w:num>
  <w:num w:numId="10">
    <w:abstractNumId w:val="2"/>
  </w:num>
  <w:num w:numId="11">
    <w:abstractNumId w:val="10"/>
  </w:num>
  <w:num w:numId="12">
    <w:abstractNumId w:val="5"/>
  </w:num>
  <w:num w:numId="13">
    <w:abstractNumId w:val="9"/>
  </w:num>
  <w:num w:numId="14">
    <w:abstractNumId w:val="0"/>
  </w:num>
  <w:num w:numId="15">
    <w:abstractNumId w:val="1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T_001">
    <w15:presenceInfo w15:providerId="None" w15:userId="MT_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6C"/>
    <w:rsid w:val="000263EB"/>
    <w:rsid w:val="00041697"/>
    <w:rsid w:val="000444DB"/>
    <w:rsid w:val="00055CB0"/>
    <w:rsid w:val="00057829"/>
    <w:rsid w:val="0008438A"/>
    <w:rsid w:val="000E05D1"/>
    <w:rsid w:val="000E4191"/>
    <w:rsid w:val="000F0F1A"/>
    <w:rsid w:val="000F4443"/>
    <w:rsid w:val="000F77E2"/>
    <w:rsid w:val="00131715"/>
    <w:rsid w:val="00181FF7"/>
    <w:rsid w:val="001F04ED"/>
    <w:rsid w:val="001F576C"/>
    <w:rsid w:val="00203D4F"/>
    <w:rsid w:val="00250A94"/>
    <w:rsid w:val="00264F71"/>
    <w:rsid w:val="002716B7"/>
    <w:rsid w:val="00283001"/>
    <w:rsid w:val="002F1438"/>
    <w:rsid w:val="002F7B91"/>
    <w:rsid w:val="0033334A"/>
    <w:rsid w:val="003702F3"/>
    <w:rsid w:val="003730CD"/>
    <w:rsid w:val="00375482"/>
    <w:rsid w:val="003A1914"/>
    <w:rsid w:val="003A76AC"/>
    <w:rsid w:val="003B3651"/>
    <w:rsid w:val="003D012D"/>
    <w:rsid w:val="003E02BC"/>
    <w:rsid w:val="00424C2F"/>
    <w:rsid w:val="0044290D"/>
    <w:rsid w:val="0044390F"/>
    <w:rsid w:val="00445783"/>
    <w:rsid w:val="00447B83"/>
    <w:rsid w:val="00453425"/>
    <w:rsid w:val="004812CD"/>
    <w:rsid w:val="0049004C"/>
    <w:rsid w:val="004C3798"/>
    <w:rsid w:val="004C7D7F"/>
    <w:rsid w:val="004C7ECB"/>
    <w:rsid w:val="00521F1F"/>
    <w:rsid w:val="005438AC"/>
    <w:rsid w:val="00554921"/>
    <w:rsid w:val="005578EB"/>
    <w:rsid w:val="0061506C"/>
    <w:rsid w:val="006333EE"/>
    <w:rsid w:val="00637D91"/>
    <w:rsid w:val="00645C1A"/>
    <w:rsid w:val="00670713"/>
    <w:rsid w:val="00690B24"/>
    <w:rsid w:val="006A3D21"/>
    <w:rsid w:val="006A6465"/>
    <w:rsid w:val="006B419B"/>
    <w:rsid w:val="007021FF"/>
    <w:rsid w:val="00711D10"/>
    <w:rsid w:val="007149D2"/>
    <w:rsid w:val="007361D3"/>
    <w:rsid w:val="00773853"/>
    <w:rsid w:val="007A27F4"/>
    <w:rsid w:val="00824807"/>
    <w:rsid w:val="00836F2B"/>
    <w:rsid w:val="008542BB"/>
    <w:rsid w:val="008602BF"/>
    <w:rsid w:val="008E697C"/>
    <w:rsid w:val="008F5D67"/>
    <w:rsid w:val="0091764D"/>
    <w:rsid w:val="00933395"/>
    <w:rsid w:val="00967B17"/>
    <w:rsid w:val="009A2C76"/>
    <w:rsid w:val="009C5896"/>
    <w:rsid w:val="009C5BC0"/>
    <w:rsid w:val="009F0E51"/>
    <w:rsid w:val="009F2708"/>
    <w:rsid w:val="00A174CC"/>
    <w:rsid w:val="00A22B72"/>
    <w:rsid w:val="00A7765C"/>
    <w:rsid w:val="00A778B7"/>
    <w:rsid w:val="00A83D1F"/>
    <w:rsid w:val="00A842B5"/>
    <w:rsid w:val="00A961EF"/>
    <w:rsid w:val="00AA1CD5"/>
    <w:rsid w:val="00AC5197"/>
    <w:rsid w:val="00B04840"/>
    <w:rsid w:val="00B1148B"/>
    <w:rsid w:val="00B42134"/>
    <w:rsid w:val="00B464EE"/>
    <w:rsid w:val="00B46B1B"/>
    <w:rsid w:val="00B47132"/>
    <w:rsid w:val="00B833E6"/>
    <w:rsid w:val="00B95401"/>
    <w:rsid w:val="00BA60A2"/>
    <w:rsid w:val="00BB1F20"/>
    <w:rsid w:val="00BC2CBE"/>
    <w:rsid w:val="00BE02E2"/>
    <w:rsid w:val="00BE3A46"/>
    <w:rsid w:val="00BE4826"/>
    <w:rsid w:val="00BF74F0"/>
    <w:rsid w:val="00C128E1"/>
    <w:rsid w:val="00C522F6"/>
    <w:rsid w:val="00C932D8"/>
    <w:rsid w:val="00CA749E"/>
    <w:rsid w:val="00CB2636"/>
    <w:rsid w:val="00D1005C"/>
    <w:rsid w:val="00D45A6E"/>
    <w:rsid w:val="00D469D2"/>
    <w:rsid w:val="00D65E04"/>
    <w:rsid w:val="00DA356B"/>
    <w:rsid w:val="00DD6B6B"/>
    <w:rsid w:val="00DF1615"/>
    <w:rsid w:val="00E03541"/>
    <w:rsid w:val="00E26E96"/>
    <w:rsid w:val="00E34749"/>
    <w:rsid w:val="00E557BD"/>
    <w:rsid w:val="00E74BD3"/>
    <w:rsid w:val="00E84AC3"/>
    <w:rsid w:val="00E97F08"/>
    <w:rsid w:val="00EB08E1"/>
    <w:rsid w:val="00ED49F1"/>
    <w:rsid w:val="00EF75A1"/>
    <w:rsid w:val="00F20039"/>
    <w:rsid w:val="00F27D51"/>
    <w:rsid w:val="00F7796F"/>
    <w:rsid w:val="00F877B0"/>
    <w:rsid w:val="00FB13D7"/>
    <w:rsid w:val="00FD2863"/>
    <w:rsid w:val="00FE3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78C4C"/>
  <w15:docId w15:val="{F90C64F9-FF0B-4AD3-892E-E7DF61E5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34"/>
    <w:qFormat/>
    <w:rsid w:val="003730CD"/>
    <w:pPr>
      <w:ind w:left="720"/>
      <w:contextualSpacing/>
    </w:pPr>
  </w:style>
  <w:style w:type="character" w:customStyle="1" w:styleId="Heading3Char">
    <w:name w:val="Heading 3 Char"/>
    <w:link w:val="Heading3"/>
    <w:rsid w:val="004812CD"/>
    <w:rPr>
      <w:b/>
      <w:sz w:val="28"/>
      <w:szCs w:val="28"/>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1"/>
    <w:rsid w:val="004812CD"/>
    <w:pPr>
      <w:spacing w:after="240" w:line="240" w:lineRule="auto"/>
      <w:ind w:left="357" w:hanging="357"/>
      <w:jc w:val="both"/>
    </w:pPr>
    <w:rPr>
      <w:rFonts w:ascii="Times New Roman" w:eastAsia="Times New Roman" w:hAnsi="Times New Roman" w:cs="Times New Roman"/>
      <w:sz w:val="20"/>
      <w:szCs w:val="20"/>
      <w:lang w:val="en-GB" w:eastAsia="x-none"/>
    </w:rPr>
  </w:style>
  <w:style w:type="character" w:customStyle="1" w:styleId="FootnoteTextChar">
    <w:name w:val="Footnote Text Char"/>
    <w:basedOn w:val="DefaultParagraphFont"/>
    <w:uiPriority w:val="99"/>
    <w:semiHidden/>
    <w:rsid w:val="004812CD"/>
    <w:rPr>
      <w:sz w:val="20"/>
      <w:szCs w:val="20"/>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
    <w:link w:val="FootnoteText"/>
    <w:rsid w:val="004812CD"/>
    <w:rPr>
      <w:rFonts w:ascii="Times New Roman" w:eastAsia="Times New Roman" w:hAnsi="Times New Roman" w:cs="Times New Roman"/>
      <w:sz w:val="20"/>
      <w:szCs w:val="20"/>
      <w:lang w:val="en-GB" w:eastAsia="x-none"/>
    </w:rPr>
  </w:style>
  <w:style w:type="character" w:styleId="Hyperlink">
    <w:name w:val="Hyperlink"/>
    <w:rsid w:val="0044390F"/>
    <w:rPr>
      <w:color w:val="0000FF"/>
      <w:u w:val="single"/>
    </w:rPr>
  </w:style>
  <w:style w:type="paragraph" w:styleId="BodyText">
    <w:name w:val="Body Text"/>
    <w:basedOn w:val="Normal"/>
    <w:link w:val="BodyTextChar"/>
    <w:rsid w:val="005438AC"/>
    <w:pPr>
      <w:spacing w:after="0" w:line="240" w:lineRule="auto"/>
    </w:pPr>
    <w:rPr>
      <w:rFonts w:ascii="Times New Roman" w:eastAsia="Times New Roman" w:hAnsi="Times New Roman" w:cs="Times New Roman"/>
      <w:b/>
      <w:bCs/>
      <w:sz w:val="36"/>
      <w:szCs w:val="24"/>
      <w:u w:val="single"/>
      <w:lang w:eastAsia="x-none"/>
    </w:rPr>
  </w:style>
  <w:style w:type="character" w:customStyle="1" w:styleId="BodyTextChar">
    <w:name w:val="Body Text Char"/>
    <w:basedOn w:val="DefaultParagraphFont"/>
    <w:link w:val="BodyText"/>
    <w:rsid w:val="005438AC"/>
    <w:rPr>
      <w:rFonts w:ascii="Times New Roman" w:eastAsia="Times New Roman" w:hAnsi="Times New Roman" w:cs="Times New Roman"/>
      <w:b/>
      <w:bCs/>
      <w:sz w:val="36"/>
      <w:szCs w:val="24"/>
      <w:u w:val="single"/>
      <w:lang w:eastAsia="x-none"/>
    </w:rPr>
  </w:style>
  <w:style w:type="paragraph" w:styleId="CommentText">
    <w:name w:val="annotation text"/>
    <w:basedOn w:val="Normal"/>
    <w:link w:val="CommentTextChar"/>
    <w:uiPriority w:val="99"/>
    <w:unhideWhenUsed/>
    <w:rsid w:val="005438AC"/>
    <w:pPr>
      <w:spacing w:after="0" w:line="240" w:lineRule="auto"/>
    </w:pPr>
    <w:rPr>
      <w:rFonts w:ascii="Times New Roman" w:eastAsia="Times New Roman" w:hAnsi="Times New Roman" w:cs="Times New Roman"/>
      <w:sz w:val="20"/>
      <w:szCs w:val="20"/>
      <w:lang w:eastAsia="ro-RO"/>
    </w:rPr>
  </w:style>
  <w:style w:type="character" w:customStyle="1" w:styleId="CommentTextChar">
    <w:name w:val="Comment Text Char"/>
    <w:basedOn w:val="DefaultParagraphFont"/>
    <w:link w:val="CommentText"/>
    <w:uiPriority w:val="99"/>
    <w:rsid w:val="005438AC"/>
    <w:rPr>
      <w:rFonts w:ascii="Times New Roman" w:eastAsia="Times New Roman" w:hAnsi="Times New Roman" w:cs="Times New Roman"/>
      <w:sz w:val="20"/>
      <w:szCs w:val="20"/>
      <w:lang w:eastAsia="ro-RO"/>
    </w:rPr>
  </w:style>
  <w:style w:type="character" w:customStyle="1" w:styleId="tpt1">
    <w:name w:val="tpt1"/>
    <w:basedOn w:val="DefaultParagraphFont"/>
    <w:uiPriority w:val="99"/>
    <w:rsid w:val="009F0E51"/>
  </w:style>
  <w:style w:type="character" w:customStyle="1" w:styleId="tsp1">
    <w:name w:val="tsp1"/>
    <w:basedOn w:val="DefaultParagraphFont"/>
    <w:rsid w:val="0033334A"/>
  </w:style>
  <w:style w:type="character" w:styleId="CommentReference">
    <w:name w:val="annotation reference"/>
    <w:basedOn w:val="DefaultParagraphFont"/>
    <w:uiPriority w:val="99"/>
    <w:semiHidden/>
    <w:unhideWhenUsed/>
    <w:rsid w:val="00BC2CBE"/>
    <w:rPr>
      <w:sz w:val="16"/>
      <w:szCs w:val="16"/>
    </w:rPr>
  </w:style>
  <w:style w:type="paragraph" w:styleId="CommentSubject">
    <w:name w:val="annotation subject"/>
    <w:basedOn w:val="CommentText"/>
    <w:next w:val="CommentText"/>
    <w:link w:val="CommentSubjectChar"/>
    <w:uiPriority w:val="99"/>
    <w:semiHidden/>
    <w:unhideWhenUsed/>
    <w:rsid w:val="00BC2CBE"/>
    <w:pPr>
      <w:spacing w:after="160"/>
    </w:pPr>
    <w:rPr>
      <w:rFonts w:ascii="Calibri" w:eastAsia="Calibri" w:hAnsi="Calibri" w:cs="Calibri"/>
      <w:b/>
      <w:bCs/>
      <w:lang w:eastAsia="en-US"/>
    </w:rPr>
  </w:style>
  <w:style w:type="character" w:customStyle="1" w:styleId="CommentSubjectChar">
    <w:name w:val="Comment Subject Char"/>
    <w:basedOn w:val="CommentTextChar"/>
    <w:link w:val="CommentSubject"/>
    <w:uiPriority w:val="99"/>
    <w:semiHidden/>
    <w:rsid w:val="00BC2CBE"/>
    <w:rPr>
      <w:rFonts w:ascii="Times New Roman" w:eastAsia="Times New Roman" w:hAnsi="Times New Roman" w:cs="Times New Roman"/>
      <w:b/>
      <w:bCs/>
      <w:sz w:val="20"/>
      <w:szCs w:val="20"/>
      <w:lang w:eastAsia="ro-RO"/>
    </w:rPr>
  </w:style>
  <w:style w:type="paragraph" w:styleId="BalloonText">
    <w:name w:val="Balloon Text"/>
    <w:basedOn w:val="Normal"/>
    <w:link w:val="BalloonTextChar"/>
    <w:uiPriority w:val="99"/>
    <w:semiHidden/>
    <w:unhideWhenUsed/>
    <w:rsid w:val="00D45A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6E"/>
    <w:rPr>
      <w:rFonts w:ascii="Segoe UI" w:hAnsi="Segoe UI" w:cs="Segoe UI"/>
      <w:sz w:val="18"/>
      <w:szCs w:val="18"/>
    </w:rPr>
  </w:style>
  <w:style w:type="character" w:customStyle="1" w:styleId="salnbdy">
    <w:name w:val="s_aln_bdy"/>
    <w:basedOn w:val="DefaultParagraphFont"/>
    <w:rsid w:val="00BE02E2"/>
  </w:style>
  <w:style w:type="character" w:customStyle="1" w:styleId="slitbdy">
    <w:name w:val="s_lit_bdy"/>
    <w:basedOn w:val="DefaultParagraphFont"/>
    <w:rsid w:val="00BE02E2"/>
  </w:style>
  <w:style w:type="paragraph" w:styleId="Revision">
    <w:name w:val="Revision"/>
    <w:hidden/>
    <w:uiPriority w:val="99"/>
    <w:semiHidden/>
    <w:rsid w:val="00ED49F1"/>
    <w:pPr>
      <w:spacing w:after="0" w:line="240" w:lineRule="auto"/>
    </w:pPr>
  </w:style>
  <w:style w:type="character" w:customStyle="1" w:styleId="spar">
    <w:name w:val="s_par"/>
    <w:basedOn w:val="DefaultParagraphFont"/>
    <w:rsid w:val="006B419B"/>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9C5896"/>
  </w:style>
  <w:style w:type="character" w:customStyle="1" w:styleId="sden">
    <w:name w:val="s_den"/>
    <w:basedOn w:val="DefaultParagraphFont"/>
    <w:rsid w:val="009C5896"/>
  </w:style>
  <w:style w:type="character" w:customStyle="1" w:styleId="shdr">
    <w:name w:val="s_hdr"/>
    <w:basedOn w:val="DefaultParagraphFont"/>
    <w:rsid w:val="009C5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974D3-4DFE-427A-A4D9-74BA7B66D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Pages>
  <Words>4279</Words>
  <Characters>24391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Tarniceru</dc:creator>
  <cp:lastModifiedBy>MT_001</cp:lastModifiedBy>
  <cp:revision>16</cp:revision>
  <cp:lastPrinted>2022-05-05T08:36:00Z</cp:lastPrinted>
  <dcterms:created xsi:type="dcterms:W3CDTF">2022-05-04T12:26:00Z</dcterms:created>
  <dcterms:modified xsi:type="dcterms:W3CDTF">2022-05-09T12:25:00Z</dcterms:modified>
</cp:coreProperties>
</file>